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475" w:rsidRPr="009044F1" w:rsidRDefault="00056475" w:rsidP="00056475">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4B5EF4" w:rsidRPr="004B5EF4" w:rsidRDefault="004B5EF4" w:rsidP="004B5EF4">
      <w:pPr>
        <w:pStyle w:val="a3"/>
        <w:widowControl w:val="0"/>
        <w:spacing w:after="160" w:line="240" w:lineRule="auto"/>
        <w:ind w:firstLine="0"/>
        <w:jc w:val="center"/>
        <w:rPr>
          <w:rFonts w:ascii="GHEA Grapalat" w:hAnsi="GHEA Grapalat"/>
          <w:b/>
          <w:i w:val="0"/>
          <w:sz w:val="24"/>
          <w:szCs w:val="24"/>
        </w:rPr>
      </w:pPr>
      <w:r w:rsidRPr="004B5EF4">
        <w:rPr>
          <w:rFonts w:ascii="GHEA Grapalat" w:hAnsi="GHEA Grapalat"/>
          <w:b/>
          <w:i w:val="0"/>
          <w:sz w:val="24"/>
          <w:szCs w:val="24"/>
        </w:rPr>
        <w:t>ОБ СРОЧНЫЙ ОТКРЫТОМ КОНКУРСЕ</w:t>
      </w:r>
      <w:r w:rsidRPr="004B5EF4">
        <w:rPr>
          <w:rStyle w:val="af6"/>
          <w:rFonts w:ascii="GHEA Grapalat" w:hAnsi="GHEA Grapalat"/>
          <w:b/>
          <w:i w:val="0"/>
          <w:sz w:val="24"/>
          <w:szCs w:val="24"/>
        </w:rPr>
        <w:footnoteReference w:customMarkFollows="1" w:id="1"/>
        <w:t>*</w:t>
      </w:r>
    </w:p>
    <w:p w:rsidR="00056475" w:rsidRPr="004B5EF4" w:rsidRDefault="00056475" w:rsidP="00056475">
      <w:pPr>
        <w:pStyle w:val="a3"/>
        <w:widowControl w:val="0"/>
        <w:spacing w:after="160" w:line="240" w:lineRule="auto"/>
        <w:ind w:firstLine="0"/>
        <w:jc w:val="center"/>
        <w:rPr>
          <w:rFonts w:ascii="GHEA Grapalat" w:hAnsi="GHEA Grapalat"/>
          <w:b/>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rPr>
        <w:t xml:space="preserve"> </w:t>
      </w:r>
      <w:r w:rsidR="00DB5327">
        <w:rPr>
          <w:rFonts w:ascii="GHEA Grapalat" w:hAnsi="GHEA Grapalat"/>
          <w:b/>
          <w:i w:val="0"/>
          <w:sz w:val="24"/>
          <w:szCs w:val="24"/>
        </w:rPr>
        <w:t>18</w:t>
      </w:r>
      <w:r w:rsidR="004B5EF4" w:rsidRPr="004B5EF4">
        <w:rPr>
          <w:rFonts w:ascii="GHEA Grapalat" w:hAnsi="GHEA Grapalat"/>
          <w:b/>
          <w:i w:val="0"/>
          <w:sz w:val="24"/>
          <w:szCs w:val="24"/>
        </w:rPr>
        <w:t>.10</w:t>
      </w:r>
      <w:r w:rsidRPr="004B5EF4">
        <w:rPr>
          <w:rFonts w:ascii="GHEA Grapalat" w:hAnsi="GHEA Grapalat"/>
          <w:b/>
          <w:i w:val="0"/>
          <w:sz w:val="24"/>
          <w:szCs w:val="24"/>
        </w:rPr>
        <w:t xml:space="preserve">.2023 года "N 1" </w:t>
      </w:r>
    </w:p>
    <w:p w:rsidR="0029315D" w:rsidRPr="0029315D" w:rsidRDefault="00056475" w:rsidP="0029315D">
      <w:pPr>
        <w:ind w:firstLine="720"/>
        <w:jc w:val="center"/>
        <w:rPr>
          <w:rFonts w:ascii="GHEA Grapalat" w:hAnsi="GHEA Grapalat"/>
          <w:sz w:val="20"/>
          <w:szCs w:val="20"/>
          <w:lang w:val="af-ZA" w:eastAsia="en-US" w:bidi="ar-SA"/>
        </w:rPr>
      </w:pPr>
      <w:r>
        <w:rPr>
          <w:rFonts w:ascii="GHEA Grapalat" w:hAnsi="GHEA Grapalat"/>
        </w:rPr>
        <w:t>Код процедуры</w:t>
      </w:r>
      <w:r w:rsidRPr="004775ED">
        <w:rPr>
          <w:rFonts w:ascii="GHEA Grapalat" w:hAnsi="GHEA Grapalat"/>
        </w:rPr>
        <w:t xml:space="preserve"> </w:t>
      </w:r>
      <w:r w:rsidR="0029315D" w:rsidRPr="0029315D">
        <w:rPr>
          <w:rFonts w:ascii="GHEA Grapalat" w:hAnsi="GHEA Grapalat"/>
          <w:b/>
          <w:i/>
          <w:sz w:val="22"/>
          <w:szCs w:val="22"/>
          <w:lang w:val="af-ZA" w:eastAsia="en-US" w:bidi="ar-SA"/>
        </w:rPr>
        <w:t>ԳՀ–</w:t>
      </w:r>
      <w:r w:rsidR="004B5EF4">
        <w:rPr>
          <w:rFonts w:ascii="GHEA Grapalat" w:hAnsi="GHEA Grapalat"/>
          <w:b/>
          <w:i/>
          <w:sz w:val="22"/>
          <w:szCs w:val="22"/>
          <w:lang w:val="af-ZA" w:eastAsia="en-US" w:bidi="ar-SA"/>
        </w:rPr>
        <w:t>Հ</w:t>
      </w:r>
      <w:r w:rsidR="0029315D" w:rsidRPr="0029315D">
        <w:rPr>
          <w:rFonts w:ascii="GHEA Grapalat" w:hAnsi="GHEA Grapalat"/>
          <w:b/>
          <w:i/>
          <w:sz w:val="22"/>
          <w:lang w:val="hy-AM" w:eastAsia="en-US" w:bidi="ar-SA"/>
        </w:rPr>
        <w:t>ԲՄԽԾՁԲ</w:t>
      </w:r>
      <w:r w:rsidR="0029315D" w:rsidRPr="0029315D">
        <w:rPr>
          <w:rFonts w:ascii="GHEA Grapalat" w:hAnsi="GHEA Grapalat"/>
          <w:b/>
          <w:i/>
          <w:sz w:val="22"/>
          <w:szCs w:val="22"/>
          <w:lang w:val="af-ZA" w:eastAsia="en-US" w:bidi="ar-SA"/>
        </w:rPr>
        <w:t>-24/</w:t>
      </w:r>
      <w:r w:rsidR="004B5EF4">
        <w:rPr>
          <w:rFonts w:ascii="GHEA Grapalat" w:hAnsi="GHEA Grapalat"/>
          <w:b/>
          <w:i/>
          <w:sz w:val="22"/>
          <w:szCs w:val="22"/>
          <w:lang w:val="af-ZA" w:eastAsia="en-US" w:bidi="ar-SA"/>
        </w:rPr>
        <w:t>2</w:t>
      </w:r>
    </w:p>
    <w:p w:rsidR="00056475" w:rsidRPr="009044F1" w:rsidRDefault="00056475" w:rsidP="0029315D">
      <w:pPr>
        <w:ind w:firstLine="720"/>
        <w:jc w:val="center"/>
        <w:rPr>
          <w:rFonts w:ascii="GHEA Grapalat" w:hAnsi="GHEA Grapalat"/>
          <w:i/>
        </w:rPr>
      </w:pPr>
    </w:p>
    <w:p w:rsidR="00056475" w:rsidRPr="009044F1" w:rsidRDefault="00056475" w:rsidP="00056475">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4B5EF4" w:rsidRPr="004B5EF4">
        <w:rPr>
          <w:rFonts w:ascii="GHEA Grapalat" w:hAnsi="GHEA Grapalat"/>
          <w:b/>
          <w:i w:val="0"/>
          <w:sz w:val="24"/>
          <w:szCs w:val="24"/>
        </w:rPr>
        <w:t xml:space="preserve">срочный </w:t>
      </w:r>
      <w:r w:rsidR="0029315D" w:rsidRPr="004B5EF4">
        <w:rPr>
          <w:rFonts w:ascii="GHEA Grapalat" w:hAnsi="GHEA Grapalat"/>
          <w:b/>
          <w:i w:val="0"/>
          <w:sz w:val="24"/>
          <w:szCs w:val="24"/>
        </w:rPr>
        <w:t>открытый конкурс</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056475" w:rsidRPr="00056475" w:rsidRDefault="00056475" w:rsidP="00056475">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D7367C">
        <w:rPr>
          <w:rFonts w:ascii="GHEA Grapalat" w:hAnsi="GHEA Grapalat"/>
          <w:b/>
          <w:i w:val="0"/>
          <w:sz w:val="24"/>
          <w:szCs w:val="24"/>
        </w:rPr>
        <w:t>подготовка проектно-сметной документации</w:t>
      </w:r>
      <w:r>
        <w:rPr>
          <w:rFonts w:ascii="GHEA Grapalat" w:hAnsi="GHEA Grapalat"/>
          <w:i w:val="0"/>
          <w:sz w:val="24"/>
          <w:szCs w:val="24"/>
        </w:rPr>
        <w:t xml:space="preserve"> (далее — договор).</w:t>
      </w:r>
    </w:p>
    <w:p w:rsidR="00357D48" w:rsidRPr="009044F1" w:rsidRDefault="00A20B69" w:rsidP="00056475">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56475" w:rsidRPr="00035360" w:rsidRDefault="00056475" w:rsidP="00056475">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r>
        <w:rPr>
          <w:rFonts w:ascii="GHEA Grapalat" w:hAnsi="GHEA Grapalat"/>
          <w:i w:val="0"/>
          <w:spacing w:val="6"/>
          <w:sz w:val="24"/>
          <w:szCs w:val="24"/>
          <w:lang w:val="hy-AM"/>
        </w:rPr>
        <w:t xml:space="preserve"> </w:t>
      </w:r>
      <w:r w:rsidRPr="00F56310">
        <w:rPr>
          <w:rFonts w:ascii="GHEA Grapalat" w:hAnsi="GHEA Grapalat"/>
          <w:b/>
          <w:i w:val="0"/>
          <w:sz w:val="24"/>
          <w:szCs w:val="24"/>
          <w:lang w:bidi="ar-SA"/>
        </w:rPr>
        <w:t>Котайкский марз, Гарни, Шаумян 4</w:t>
      </w:r>
      <w:r>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00084C50">
        <w:rPr>
          <w:rFonts w:ascii="GHEA Grapalat" w:hAnsi="GHEA Grapalat"/>
          <w:b/>
          <w:i w:val="0"/>
          <w:sz w:val="24"/>
          <w:szCs w:val="24"/>
        </w:rPr>
        <w:t>12:00 часов 1</w:t>
      </w:r>
      <w:r w:rsidR="00924A05">
        <w:rPr>
          <w:rFonts w:ascii="GHEA Grapalat" w:hAnsi="GHEA Grapalat"/>
          <w:b/>
          <w:i w:val="0"/>
          <w:sz w:val="24"/>
          <w:szCs w:val="24"/>
        </w:rPr>
        <w:t>1</w:t>
      </w:r>
      <w:r w:rsidRPr="00E73362">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056475" w:rsidRPr="00E73362" w:rsidRDefault="00056475" w:rsidP="00056475">
      <w:pPr>
        <w:pStyle w:val="a3"/>
        <w:widowControl w:val="0"/>
        <w:spacing w:after="160"/>
        <w:ind w:firstLine="567"/>
        <w:rPr>
          <w:rFonts w:ascii="GHEA Grapalat" w:hAnsi="GHEA Grapalat"/>
          <w:b/>
          <w:i w:val="0"/>
          <w:sz w:val="24"/>
          <w:szCs w:val="24"/>
        </w:rPr>
      </w:pPr>
      <w:r w:rsidRPr="00D85563">
        <w:rPr>
          <w:rFonts w:ascii="GHEA Grapalat" w:hAnsi="GHEA Grapalat"/>
          <w:i w:val="0"/>
          <w:sz w:val="24"/>
          <w:szCs w:val="24"/>
        </w:rPr>
        <w:lastRenderedPageBreak/>
        <w:t xml:space="preserve">Вскрытие заявок будет проводиться по адресу </w:t>
      </w:r>
      <w:r w:rsidRPr="00F56310">
        <w:rPr>
          <w:rFonts w:ascii="GHEA Grapalat" w:hAnsi="GHEA Grapalat"/>
          <w:b/>
          <w:i w:val="0"/>
          <w:sz w:val="24"/>
          <w:szCs w:val="24"/>
          <w:lang w:bidi="ar-SA"/>
        </w:rPr>
        <w:t>Котайкский марз, Гарни, Шаумян 4</w:t>
      </w:r>
      <w:r w:rsidRPr="00E73362">
        <w:rPr>
          <w:rFonts w:ascii="GHEA Grapalat" w:hAnsi="GHEA Grapalat"/>
          <w:b/>
          <w:i w:val="0"/>
          <w:sz w:val="24"/>
          <w:szCs w:val="24"/>
        </w:rPr>
        <w:t xml:space="preserve">, в  12:00 часов </w:t>
      </w:r>
      <w:r>
        <w:rPr>
          <w:rFonts w:ascii="GHEA Grapalat" w:hAnsi="GHEA Grapalat"/>
          <w:b/>
          <w:i w:val="0"/>
          <w:sz w:val="24"/>
          <w:szCs w:val="24"/>
        </w:rPr>
        <w:t xml:space="preserve"> </w:t>
      </w:r>
      <w:r w:rsidR="00084C50">
        <w:rPr>
          <w:rFonts w:ascii="GHEA Grapalat" w:hAnsi="GHEA Grapalat"/>
          <w:b/>
          <w:i w:val="0"/>
          <w:sz w:val="24"/>
          <w:szCs w:val="24"/>
        </w:rPr>
        <w:t>30</w:t>
      </w:r>
      <w:r w:rsidR="0029315D">
        <w:rPr>
          <w:rFonts w:ascii="GHEA Grapalat" w:hAnsi="GHEA Grapalat"/>
          <w:b/>
          <w:i w:val="0"/>
          <w:sz w:val="24"/>
          <w:szCs w:val="24"/>
        </w:rPr>
        <w:t>.10.</w:t>
      </w:r>
      <w:r>
        <w:rPr>
          <w:rFonts w:ascii="GHEA Grapalat" w:hAnsi="GHEA Grapalat"/>
          <w:b/>
          <w:i w:val="0"/>
          <w:sz w:val="24"/>
          <w:szCs w:val="24"/>
        </w:rPr>
        <w:t>2023</w:t>
      </w:r>
      <w:r w:rsidRPr="00E73362">
        <w:rPr>
          <w:rFonts w:ascii="GHEA Grapalat" w:hAnsi="GHEA Grapalat"/>
          <w:b/>
          <w:i w:val="0"/>
          <w:sz w:val="24"/>
          <w:szCs w:val="24"/>
        </w:rPr>
        <w:t>.</w:t>
      </w:r>
    </w:p>
    <w:p w:rsidR="00F95DBF" w:rsidRPr="001B32D9" w:rsidRDefault="00F95DBF" w:rsidP="00F95D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B506B" w:rsidRPr="004B506B" w:rsidRDefault="00754697" w:rsidP="004B506B">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4B506B" w:rsidRPr="00AF4D08">
        <w:rPr>
          <w:rFonts w:ascii="GHEA Grapalat" w:hAnsi="GHEA Grapalat"/>
          <w:b/>
          <w:u w:val="single"/>
          <w:lang w:bidi="ar-SA"/>
        </w:rPr>
        <w:t>Р. Асатрян</w:t>
      </w:r>
    </w:p>
    <w:p w:rsidR="004B506B" w:rsidRPr="00AF4D08" w:rsidRDefault="004B506B" w:rsidP="004B506B">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096 50 50 09</w:t>
      </w:r>
    </w:p>
    <w:p w:rsidR="004B506B" w:rsidRPr="00AF4D08" w:rsidRDefault="004B506B" w:rsidP="004B506B">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rsidR="004B506B" w:rsidRPr="00AF4D08" w:rsidRDefault="004B506B" w:rsidP="004B506B">
      <w:pPr>
        <w:spacing w:after="160"/>
        <w:jc w:val="both"/>
        <w:rPr>
          <w:rFonts w:ascii="GHEA Grapalat" w:hAnsi="GHEA Grapalat"/>
          <w:b/>
          <w:u w:val="single"/>
          <w:lang w:bidi="ar-SA"/>
        </w:rPr>
      </w:pPr>
    </w:p>
    <w:p w:rsidR="004B506B" w:rsidRPr="00AF4D08" w:rsidRDefault="004B506B" w:rsidP="004B506B">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4B506B" w:rsidRPr="009044F1" w:rsidRDefault="004B506B" w:rsidP="0029315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29315D" w:rsidRPr="0029315D" w:rsidRDefault="004B506B" w:rsidP="0029315D">
      <w:pPr>
        <w:ind w:firstLine="720"/>
        <w:jc w:val="right"/>
        <w:rPr>
          <w:rFonts w:ascii="GHEA Grapalat" w:hAnsi="GHEA Grapalat"/>
          <w:sz w:val="20"/>
          <w:szCs w:val="20"/>
          <w:lang w:val="af-ZA" w:eastAsia="en-US" w:bidi="ar-SA"/>
        </w:rPr>
      </w:pPr>
      <w:r w:rsidRPr="009044F1">
        <w:rPr>
          <w:rFonts w:ascii="GHEA Grapalat" w:hAnsi="GHEA Grapalat"/>
        </w:rPr>
        <w:t xml:space="preserve">Решением Оценочной комиссии </w:t>
      </w:r>
      <w:r w:rsidR="004B5EF4" w:rsidRPr="004B5EF4">
        <w:rPr>
          <w:rFonts w:ascii="GHEA Grapalat" w:hAnsi="GHEA Grapalat"/>
        </w:rPr>
        <w:t xml:space="preserve">срочный </w:t>
      </w:r>
      <w:r w:rsidR="0029315D" w:rsidRPr="008030B6">
        <w:rPr>
          <w:rFonts w:ascii="GHEA Grapalat" w:hAnsi="GHEA Grapalat"/>
        </w:rPr>
        <w:t>открытый конкурс</w:t>
      </w:r>
      <w:r w:rsidRPr="00572F2B">
        <w:rPr>
          <w:rFonts w:ascii="GHEA Grapalat" w:hAnsi="GHEA Grapalat"/>
        </w:rPr>
        <w:br/>
      </w:r>
      <w:r w:rsidRPr="009044F1">
        <w:rPr>
          <w:rFonts w:ascii="GHEA Grapalat" w:hAnsi="GHEA Grapalat"/>
        </w:rPr>
        <w:t xml:space="preserve">под кодом </w:t>
      </w:r>
      <w:r w:rsidR="0029315D" w:rsidRPr="0029315D">
        <w:rPr>
          <w:rFonts w:ascii="GHEA Grapalat" w:hAnsi="GHEA Grapalat"/>
          <w:b/>
          <w:i/>
          <w:sz w:val="22"/>
          <w:szCs w:val="22"/>
          <w:lang w:val="af-ZA" w:eastAsia="en-US" w:bidi="ar-SA"/>
        </w:rPr>
        <w:t>ԳՀ–</w:t>
      </w:r>
      <w:r w:rsidR="004B5EF4">
        <w:rPr>
          <w:rFonts w:ascii="GHEA Grapalat" w:hAnsi="GHEA Grapalat"/>
          <w:b/>
          <w:i/>
          <w:sz w:val="22"/>
          <w:szCs w:val="22"/>
          <w:lang w:val="af-ZA" w:eastAsia="en-US" w:bidi="ar-SA"/>
        </w:rPr>
        <w:t>Հ</w:t>
      </w:r>
      <w:r w:rsidR="0029315D" w:rsidRPr="0029315D">
        <w:rPr>
          <w:rFonts w:ascii="GHEA Grapalat" w:hAnsi="GHEA Grapalat"/>
          <w:b/>
          <w:i/>
          <w:sz w:val="22"/>
          <w:lang w:val="hy-AM" w:eastAsia="en-US" w:bidi="ar-SA"/>
        </w:rPr>
        <w:t>ԲՄԽԾՁԲ</w:t>
      </w:r>
      <w:r w:rsidR="0029315D" w:rsidRPr="0029315D">
        <w:rPr>
          <w:rFonts w:ascii="GHEA Grapalat" w:hAnsi="GHEA Grapalat"/>
          <w:b/>
          <w:i/>
          <w:sz w:val="22"/>
          <w:szCs w:val="22"/>
          <w:lang w:val="af-ZA" w:eastAsia="en-US" w:bidi="ar-SA"/>
        </w:rPr>
        <w:t>-24/</w:t>
      </w:r>
      <w:r w:rsidR="004B5EF4">
        <w:rPr>
          <w:rFonts w:ascii="GHEA Grapalat" w:hAnsi="GHEA Grapalat"/>
          <w:b/>
          <w:i/>
          <w:sz w:val="22"/>
          <w:szCs w:val="22"/>
          <w:lang w:val="af-ZA" w:eastAsia="en-US" w:bidi="ar-SA"/>
        </w:rPr>
        <w:t>2</w:t>
      </w:r>
    </w:p>
    <w:p w:rsidR="004B506B" w:rsidRPr="009044F1" w:rsidRDefault="004B506B" w:rsidP="0029315D">
      <w:pPr>
        <w:pStyle w:val="aa"/>
        <w:widowControl w:val="0"/>
        <w:spacing w:after="160"/>
        <w:ind w:right="-7" w:firstLine="567"/>
        <w:jc w:val="right"/>
        <w:rPr>
          <w:rFonts w:ascii="GHEA Grapalat" w:hAnsi="GHEA Grapalat"/>
        </w:rPr>
      </w:pPr>
      <w:r w:rsidRPr="0029315D">
        <w:rPr>
          <w:rFonts w:ascii="GHEA Grapalat" w:hAnsi="GHEA Grapalat"/>
          <w:b/>
        </w:rPr>
        <w:t xml:space="preserve">№ 1  от   </w:t>
      </w:r>
      <w:r w:rsidR="00DB5327">
        <w:rPr>
          <w:rFonts w:ascii="GHEA Grapalat" w:hAnsi="GHEA Grapalat"/>
          <w:b/>
        </w:rPr>
        <w:t>18</w:t>
      </w:r>
      <w:r w:rsidR="00F942B8">
        <w:rPr>
          <w:rFonts w:ascii="GHEA Grapalat" w:hAnsi="GHEA Grapalat"/>
          <w:b/>
        </w:rPr>
        <w:t>.10</w:t>
      </w:r>
      <w:r w:rsidR="0029315D" w:rsidRPr="0029315D">
        <w:rPr>
          <w:rFonts w:ascii="GHEA Grapalat" w:hAnsi="GHEA Grapalat"/>
          <w:b/>
        </w:rPr>
        <w:t>.</w:t>
      </w:r>
      <w:r w:rsidRPr="0029315D">
        <w:rPr>
          <w:rFonts w:ascii="GHEA Grapalat" w:hAnsi="GHEA Grapalat"/>
          <w:b/>
        </w:rPr>
        <w:t>2023г</w:t>
      </w:r>
    </w:p>
    <w:p w:rsidR="004B506B" w:rsidRPr="009044F1" w:rsidRDefault="004B506B" w:rsidP="004B506B">
      <w:pPr>
        <w:pStyle w:val="aa"/>
        <w:widowControl w:val="0"/>
        <w:spacing w:after="160"/>
        <w:ind w:right="-7" w:firstLine="567"/>
        <w:jc w:val="center"/>
        <w:rPr>
          <w:rFonts w:ascii="GHEA Grapalat" w:hAnsi="GHEA Grapalat"/>
        </w:rPr>
      </w:pPr>
    </w:p>
    <w:p w:rsidR="004B506B" w:rsidRPr="003A1EBB" w:rsidRDefault="004B506B" w:rsidP="004B506B">
      <w:pPr>
        <w:pStyle w:val="aa"/>
        <w:widowControl w:val="0"/>
        <w:spacing w:after="160"/>
        <w:ind w:right="-7" w:firstLine="567"/>
        <w:jc w:val="center"/>
        <w:rPr>
          <w:rFonts w:ascii="GHEA Grapalat" w:hAnsi="GHEA Grapalat"/>
        </w:rPr>
      </w:pPr>
    </w:p>
    <w:p w:rsidR="004B506B" w:rsidRPr="003A1EBB" w:rsidRDefault="004B506B" w:rsidP="004B506B">
      <w:pPr>
        <w:pStyle w:val="aa"/>
        <w:widowControl w:val="0"/>
        <w:spacing w:after="160"/>
        <w:ind w:right="-7" w:firstLine="567"/>
        <w:jc w:val="center"/>
        <w:rPr>
          <w:rFonts w:ascii="GHEA Grapalat" w:hAnsi="GHEA Grapalat"/>
        </w:rPr>
      </w:pPr>
    </w:p>
    <w:p w:rsidR="004B506B" w:rsidRDefault="004B506B" w:rsidP="004B506B">
      <w:pPr>
        <w:pStyle w:val="aa"/>
        <w:widowControl w:val="0"/>
        <w:spacing w:after="160"/>
        <w:ind w:right="-7" w:firstLine="567"/>
        <w:jc w:val="center"/>
        <w:rPr>
          <w:rFonts w:ascii="GHEA Grapalat" w:hAnsi="GHEA Grapalat"/>
          <w:i/>
        </w:rPr>
      </w:pPr>
    </w:p>
    <w:p w:rsidR="004B506B" w:rsidRDefault="004B506B" w:rsidP="004B506B">
      <w:pPr>
        <w:pStyle w:val="aa"/>
        <w:widowControl w:val="0"/>
        <w:spacing w:after="160"/>
        <w:ind w:right="-7" w:firstLine="567"/>
        <w:jc w:val="center"/>
        <w:rPr>
          <w:rFonts w:ascii="GHEA Grapalat" w:hAnsi="GHEA Grapalat"/>
          <w:i/>
        </w:rPr>
      </w:pPr>
    </w:p>
    <w:p w:rsidR="004B506B" w:rsidRDefault="004B506B" w:rsidP="004B506B">
      <w:pPr>
        <w:pStyle w:val="aa"/>
        <w:widowControl w:val="0"/>
        <w:spacing w:after="160"/>
        <w:ind w:right="-7" w:firstLine="567"/>
        <w:jc w:val="center"/>
        <w:rPr>
          <w:rFonts w:ascii="GHEA Grapalat" w:hAnsi="GHEA Grapalat"/>
          <w:i/>
        </w:rPr>
      </w:pPr>
    </w:p>
    <w:p w:rsidR="004B506B" w:rsidRDefault="004B506B" w:rsidP="004B506B">
      <w:pPr>
        <w:pStyle w:val="aa"/>
        <w:widowControl w:val="0"/>
        <w:spacing w:after="160"/>
        <w:ind w:right="-7" w:firstLine="567"/>
        <w:jc w:val="center"/>
        <w:rPr>
          <w:rFonts w:ascii="GHEA Grapalat" w:hAnsi="GHEA Grapalat"/>
          <w:i/>
        </w:rPr>
      </w:pPr>
    </w:p>
    <w:p w:rsidR="004B506B" w:rsidRPr="009044F1" w:rsidRDefault="004B506B" w:rsidP="004B506B">
      <w:pPr>
        <w:pStyle w:val="aa"/>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4B506B" w:rsidRPr="003A1EBB" w:rsidRDefault="004B506B" w:rsidP="004B506B">
      <w:pPr>
        <w:pStyle w:val="aa"/>
        <w:widowControl w:val="0"/>
        <w:spacing w:after="160"/>
        <w:ind w:right="-7" w:firstLine="567"/>
        <w:jc w:val="center"/>
        <w:rPr>
          <w:rFonts w:ascii="GHEA Grapalat" w:hAnsi="GHEA Grapalat"/>
        </w:rPr>
      </w:pPr>
    </w:p>
    <w:p w:rsidR="004B506B" w:rsidRPr="003A1EBB" w:rsidRDefault="004B506B" w:rsidP="004B506B">
      <w:pPr>
        <w:pStyle w:val="aa"/>
        <w:widowControl w:val="0"/>
        <w:spacing w:after="160"/>
        <w:ind w:right="-7" w:firstLine="567"/>
        <w:jc w:val="center"/>
        <w:rPr>
          <w:rFonts w:ascii="GHEA Grapalat" w:hAnsi="GHEA Grapalat"/>
        </w:rPr>
      </w:pPr>
    </w:p>
    <w:p w:rsidR="004B506B" w:rsidRPr="003A1EBB" w:rsidRDefault="004B506B" w:rsidP="004B506B">
      <w:pPr>
        <w:pStyle w:val="aa"/>
        <w:widowControl w:val="0"/>
        <w:spacing w:after="160"/>
        <w:ind w:right="-7" w:firstLine="567"/>
        <w:jc w:val="center"/>
        <w:rPr>
          <w:rFonts w:ascii="GHEA Grapalat" w:hAnsi="GHEA Grapalat"/>
        </w:rPr>
      </w:pPr>
    </w:p>
    <w:p w:rsidR="004B506B" w:rsidRPr="003A1EBB" w:rsidRDefault="004B506B" w:rsidP="004B506B">
      <w:pPr>
        <w:pStyle w:val="aa"/>
        <w:widowControl w:val="0"/>
        <w:spacing w:after="160"/>
        <w:ind w:right="-7" w:firstLine="567"/>
        <w:jc w:val="center"/>
        <w:rPr>
          <w:rFonts w:ascii="GHEA Grapalat" w:hAnsi="GHEA Grapalat"/>
        </w:rPr>
      </w:pPr>
    </w:p>
    <w:p w:rsidR="004B506B" w:rsidRPr="009044F1" w:rsidRDefault="004B506B" w:rsidP="004B506B">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4B506B" w:rsidRPr="009044F1" w:rsidRDefault="004B506B" w:rsidP="004B506B">
      <w:pPr>
        <w:pStyle w:val="aa"/>
        <w:widowControl w:val="0"/>
        <w:spacing w:after="160"/>
        <w:ind w:right="-7" w:firstLine="567"/>
        <w:jc w:val="center"/>
        <w:rPr>
          <w:rFonts w:ascii="GHEA Grapalat" w:hAnsi="GHEA Grapalat" w:cs="Sylfaen"/>
        </w:rPr>
      </w:pPr>
    </w:p>
    <w:p w:rsidR="004B506B" w:rsidRPr="009044F1" w:rsidRDefault="004B506B" w:rsidP="004B506B">
      <w:pPr>
        <w:pStyle w:val="aa"/>
        <w:widowControl w:val="0"/>
        <w:spacing w:after="160"/>
        <w:ind w:right="-7" w:firstLine="567"/>
        <w:jc w:val="center"/>
        <w:rPr>
          <w:rFonts w:ascii="GHEA Grapalat" w:hAnsi="GHEA Grapalat" w:cs="Sylfaen"/>
        </w:rPr>
      </w:pPr>
    </w:p>
    <w:p w:rsidR="004B506B" w:rsidRPr="0029315D" w:rsidRDefault="0029315D" w:rsidP="004B506B">
      <w:pPr>
        <w:pStyle w:val="aa"/>
        <w:widowControl w:val="0"/>
        <w:spacing w:after="160"/>
        <w:ind w:right="-7"/>
        <w:jc w:val="center"/>
        <w:rPr>
          <w:rFonts w:ascii="GHEA Grapalat" w:hAnsi="GHEA Grapalat"/>
          <w:b/>
        </w:rPr>
      </w:pPr>
      <w:r w:rsidRPr="006B5871">
        <w:rPr>
          <w:rFonts w:ascii="GHEA Grapalat" w:hAnsi="GHEA Grapalat"/>
          <w:b/>
        </w:rPr>
        <w:t xml:space="preserve">НА </w:t>
      </w:r>
      <w:r w:rsidR="00F942B8" w:rsidRPr="004B5EF4">
        <w:rPr>
          <w:rFonts w:ascii="GHEA Grapalat" w:hAnsi="GHEA Grapalat"/>
          <w:b/>
          <w:i/>
        </w:rPr>
        <w:t>СРОЧНЫЙ</w:t>
      </w:r>
      <w:r w:rsidR="00F942B8" w:rsidRPr="006B5871">
        <w:rPr>
          <w:rFonts w:ascii="GHEA Grapalat" w:hAnsi="GHEA Grapalat"/>
          <w:b/>
        </w:rPr>
        <w:t xml:space="preserve"> </w:t>
      </w:r>
      <w:r w:rsidRPr="006B5871">
        <w:rPr>
          <w:rFonts w:ascii="GHEA Grapalat" w:hAnsi="GHEA Grapalat"/>
          <w:b/>
        </w:rPr>
        <w:t>ОТКРЫТЫЙ КОНКУРС</w:t>
      </w:r>
      <w:r w:rsidR="004B506B" w:rsidRPr="009044F1">
        <w:rPr>
          <w:rFonts w:ascii="GHEA Grapalat" w:hAnsi="GHEA Grapalat"/>
        </w:rPr>
        <w:t xml:space="preserve">, </w:t>
      </w:r>
      <w:r w:rsidR="004B506B" w:rsidRPr="0029315D">
        <w:rPr>
          <w:rFonts w:ascii="GHEA Grapalat" w:hAnsi="GHEA Grapalat"/>
          <w:b/>
        </w:rPr>
        <w:t>ОБЪЯВЛЕННЫЙ С ЦЕЛЬЮ ПРИОБРЕТЕНИЯ "</w:t>
      </w:r>
      <w:r w:rsidR="004B506B" w:rsidRPr="006970B0">
        <w:rPr>
          <w:rFonts w:ascii="GHEA Grapalat" w:hAnsi="GHEA Grapalat"/>
          <w:b/>
        </w:rPr>
        <w:t xml:space="preserve"> </w:t>
      </w:r>
      <w:r w:rsidR="004B506B" w:rsidRPr="00D7367C">
        <w:rPr>
          <w:rFonts w:ascii="GHEA Grapalat" w:hAnsi="GHEA Grapalat"/>
          <w:b/>
        </w:rPr>
        <w:t>подготовка проектно-сметной документации</w:t>
      </w:r>
      <w:r w:rsidR="004B506B" w:rsidRPr="0029315D">
        <w:rPr>
          <w:rFonts w:ascii="GHEA Grapalat" w:hAnsi="GHEA Grapalat"/>
          <w:b/>
        </w:rPr>
        <w:t xml:space="preserve"> " ДЛЯ НУЖД " Гарнинский муниципалитет</w:t>
      </w:r>
      <w:r w:rsidR="004B506B" w:rsidRPr="00297B13">
        <w:rPr>
          <w:rFonts w:ascii="GHEA Grapalat" w:hAnsi="GHEA Grapalat"/>
          <w:b/>
        </w:rPr>
        <w:t xml:space="preserve"> </w:t>
      </w:r>
      <w:r w:rsidR="004B506B" w:rsidRPr="0029315D">
        <w:rPr>
          <w:rFonts w:ascii="GHEA Grapalat" w:hAnsi="GHEA Grapalat"/>
          <w:b/>
        </w:rPr>
        <w:t>"</w:t>
      </w:r>
    </w:p>
    <w:p w:rsidR="004B506B" w:rsidRPr="009044F1" w:rsidRDefault="004B506B" w:rsidP="004B506B">
      <w:pPr>
        <w:pStyle w:val="aa"/>
        <w:widowControl w:val="0"/>
        <w:spacing w:after="160"/>
        <w:ind w:right="-7" w:firstLine="567"/>
        <w:jc w:val="cente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4B506B" w:rsidRDefault="00160AE4" w:rsidP="004B506B">
      <w:pPr>
        <w:widowControl w:val="0"/>
        <w:spacing w:after="160"/>
        <w:jc w:val="center"/>
        <w:rPr>
          <w:rFonts w:ascii="GHEA Grapalat" w:hAnsi="GHEA Grapalat"/>
          <w:b/>
        </w:rPr>
      </w:pPr>
      <w:r w:rsidRPr="009044F1">
        <w:rPr>
          <w:rFonts w:ascii="GHEA Grapalat" w:hAnsi="GHEA Grapalat"/>
          <w:b/>
        </w:rPr>
        <w:lastRenderedPageBreak/>
        <w:t>СОДЕРЖАНИЕ</w:t>
      </w:r>
    </w:p>
    <w:p w:rsidR="004B506B" w:rsidRPr="0029315D" w:rsidRDefault="004B506B" w:rsidP="004B506B">
      <w:pPr>
        <w:widowControl w:val="0"/>
        <w:jc w:val="center"/>
        <w:rPr>
          <w:rFonts w:ascii="GHEA Grapalat" w:hAnsi="GHEA Grapalat"/>
          <w:b/>
        </w:rPr>
      </w:pPr>
      <w:r w:rsidRPr="00D7367C">
        <w:rPr>
          <w:rFonts w:ascii="GHEA Grapalat" w:hAnsi="GHEA Grapalat"/>
          <w:b/>
        </w:rPr>
        <w:t>подготовка проектно-сметной документации</w:t>
      </w:r>
      <w:r w:rsidRPr="0029315D">
        <w:rPr>
          <w:rFonts w:ascii="GHEA Grapalat" w:hAnsi="GHEA Grapalat"/>
          <w:b/>
        </w:rPr>
        <w:t xml:space="preserve"> </w:t>
      </w:r>
      <w:r w:rsidRPr="002E069D">
        <w:rPr>
          <w:rFonts w:ascii="GHEA Grapalat" w:hAnsi="GHEA Grapalat"/>
          <w:b/>
        </w:rPr>
        <w:t>ДЛЯ НУЖД</w:t>
      </w:r>
      <w:r w:rsidRPr="0029315D">
        <w:rPr>
          <w:rFonts w:ascii="GHEA Grapalat" w:hAnsi="GHEA Grapalat"/>
          <w:b/>
        </w:rPr>
        <w:t xml:space="preserve"> Гарнинский муниципалитет</w:t>
      </w:r>
    </w:p>
    <w:p w:rsidR="00C67E80" w:rsidRPr="0029315D" w:rsidRDefault="004B506B" w:rsidP="004B506B">
      <w:pPr>
        <w:widowControl w:val="0"/>
        <w:spacing w:after="160"/>
        <w:jc w:val="center"/>
        <w:rPr>
          <w:rFonts w:ascii="GHEA Grapalat" w:hAnsi="GHEA Grapalat"/>
          <w:b/>
        </w:rPr>
      </w:pPr>
      <w:r w:rsidRPr="009044F1">
        <w:rPr>
          <w:rFonts w:ascii="GHEA Grapalat" w:hAnsi="GHEA Grapalat"/>
          <w:b/>
        </w:rPr>
        <w:t xml:space="preserve">ПРИГЛАШЕНИЯ </w:t>
      </w:r>
      <w:r w:rsidRPr="0029315D">
        <w:rPr>
          <w:rFonts w:ascii="GHEA Grapalat" w:hAnsi="GHEA Grapalat"/>
          <w:b/>
        </w:rPr>
        <w:t xml:space="preserve">НА </w:t>
      </w:r>
      <w:r w:rsidR="00F942B8" w:rsidRPr="004B5EF4">
        <w:rPr>
          <w:rFonts w:ascii="GHEA Grapalat" w:hAnsi="GHEA Grapalat"/>
          <w:b/>
          <w:i/>
        </w:rPr>
        <w:t>СРОЧНЫЙ</w:t>
      </w:r>
      <w:r w:rsidRPr="0029315D">
        <w:rPr>
          <w:rFonts w:ascii="GHEA Grapalat" w:hAnsi="GHEA Grapalat"/>
          <w:b/>
        </w:rPr>
        <w:t xml:space="preserve"> </w:t>
      </w:r>
      <w:r w:rsidR="0029315D" w:rsidRPr="009044F1">
        <w:rPr>
          <w:rFonts w:ascii="GHEA Grapalat" w:hAnsi="GHEA Grapalat"/>
          <w:b/>
        </w:rPr>
        <w:t>ОТКРЫТЫЙ КОНКУРС</w:t>
      </w:r>
      <w:r w:rsidRPr="0029315D">
        <w:rPr>
          <w:rFonts w:ascii="GHEA Grapalat" w:hAnsi="GHEA Grapalat"/>
          <w:b/>
        </w:rPr>
        <w:t xml:space="preserve">, </w:t>
      </w:r>
      <w:r w:rsidRPr="0029315D">
        <w:rPr>
          <w:rFonts w:ascii="GHEA Grapalat" w:hAnsi="GHEA Grapalat"/>
          <w:b/>
        </w:rPr>
        <w:br/>
        <w:t>ОБЪЯВЛЕННЫЙ С ЦЕЛЬЮ ПРИОБРЕТЕНИЯ</w:t>
      </w:r>
    </w:p>
    <w:p w:rsidR="004B506B" w:rsidRDefault="004B506B" w:rsidP="004B506B">
      <w:pPr>
        <w:widowControl w:val="0"/>
        <w:spacing w:after="160"/>
        <w:jc w:val="center"/>
        <w:rPr>
          <w:rFonts w:ascii="GHEA Grapalat" w:hAnsi="GHEA Grapalat"/>
          <w:b/>
        </w:rPr>
      </w:pPr>
    </w:p>
    <w:p w:rsidR="002E069D" w:rsidRPr="004B506B" w:rsidRDefault="00096865" w:rsidP="004B506B">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Pr="004B506B" w:rsidRDefault="00096865" w:rsidP="004B506B">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4B506B" w:rsidRPr="00374F4A" w:rsidRDefault="004B506B" w:rsidP="004B506B">
      <w:pPr>
        <w:widowControl w:val="0"/>
        <w:spacing w:after="160"/>
        <w:jc w:val="center"/>
        <w:rPr>
          <w:rFonts w:ascii="GHEA Grapalat" w:hAnsi="GHEA Grapalat"/>
          <w:b/>
        </w:rPr>
      </w:pPr>
      <w:r>
        <w:rPr>
          <w:rFonts w:ascii="GHEA Grapalat" w:hAnsi="GHEA Grapalat"/>
          <w:b/>
        </w:rPr>
        <w:t xml:space="preserve">ЧАСТЬ II. </w:t>
      </w:r>
    </w:p>
    <w:p w:rsidR="0029315D" w:rsidRDefault="004B506B" w:rsidP="0029315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00F942B8" w:rsidRPr="004B5EF4">
        <w:rPr>
          <w:rFonts w:ascii="GHEA Grapalat" w:hAnsi="GHEA Grapalat"/>
          <w:b/>
          <w:i/>
        </w:rPr>
        <w:t>СРОЧНЫЙ</w:t>
      </w:r>
      <w:r w:rsidR="00F942B8" w:rsidRPr="009044F1">
        <w:rPr>
          <w:rFonts w:ascii="GHEA Grapalat" w:hAnsi="GHEA Grapalat"/>
          <w:b/>
        </w:rPr>
        <w:t xml:space="preserve"> </w:t>
      </w:r>
      <w:r w:rsidR="00F942B8" w:rsidRPr="00F942B8">
        <w:rPr>
          <w:rFonts w:ascii="GHEA Grapalat" w:hAnsi="GHEA Grapalat"/>
          <w:b/>
        </w:rPr>
        <w:t xml:space="preserve"> </w:t>
      </w:r>
      <w:r w:rsidR="0029315D" w:rsidRPr="009044F1">
        <w:rPr>
          <w:rFonts w:ascii="GHEA Grapalat" w:hAnsi="GHEA Grapalat"/>
          <w:b/>
        </w:rPr>
        <w:t>ОТКРЫТЫЙ КОНКУРС</w:t>
      </w:r>
    </w:p>
    <w:p w:rsidR="00520F57" w:rsidRPr="008842CE" w:rsidRDefault="00520F57" w:rsidP="004B506B">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4B506B" w:rsidRDefault="00E17B7F" w:rsidP="004B506B">
      <w:pPr>
        <w:rPr>
          <w:rFonts w:ascii="GHEA Grapalat" w:hAnsi="GHEA Grapalat"/>
          <w:spacing w:val="-6"/>
        </w:rPr>
      </w:pPr>
      <w:r w:rsidRPr="00E17B7F">
        <w:rPr>
          <w:rFonts w:ascii="GHEA Grapalat" w:hAnsi="GHEA Grapalat"/>
          <w:spacing w:val="-6"/>
        </w:rPr>
        <w:t xml:space="preserve"> </w:t>
      </w:r>
    </w:p>
    <w:p w:rsidR="004B506B" w:rsidRDefault="004B506B" w:rsidP="004B506B">
      <w:pPr>
        <w:rPr>
          <w:rFonts w:ascii="GHEA Grapalat" w:hAnsi="GHEA Grapalat"/>
          <w:spacing w:val="-6"/>
        </w:rPr>
      </w:pPr>
    </w:p>
    <w:p w:rsidR="004B506B" w:rsidRPr="006D2DF7" w:rsidRDefault="004B506B" w:rsidP="004B506B">
      <w:pPr>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sidR="00F942B8" w:rsidRPr="00F942B8">
        <w:rPr>
          <w:rFonts w:ascii="GHEA Grapalat" w:hAnsi="GHEA Grapalat"/>
          <w:b/>
          <w:spacing w:val="-6"/>
        </w:rPr>
        <w:t xml:space="preserve">срочный </w:t>
      </w:r>
      <w:r w:rsidRPr="00F942B8">
        <w:rPr>
          <w:rFonts w:ascii="GHEA Grapalat" w:hAnsi="GHEA Grapalat"/>
          <w:b/>
          <w:spacing w:val="-6"/>
        </w:rPr>
        <w:t xml:space="preserve">открытом </w:t>
      </w:r>
      <w:r w:rsidRPr="006D2DF7">
        <w:rPr>
          <w:rFonts w:ascii="GHEA Grapalat" w:hAnsi="GHEA Grapalat"/>
          <w:spacing w:val="-6"/>
        </w:rPr>
        <w:t xml:space="preserve">конкурсе, проводимом под кодом </w:t>
      </w:r>
      <w:r w:rsidR="0029315D" w:rsidRPr="0029315D">
        <w:rPr>
          <w:rFonts w:ascii="GHEA Grapalat" w:hAnsi="GHEA Grapalat"/>
          <w:b/>
          <w:i/>
          <w:sz w:val="22"/>
          <w:szCs w:val="22"/>
          <w:lang w:val="af-ZA" w:eastAsia="en-US" w:bidi="ar-SA"/>
        </w:rPr>
        <w:t>ԳՀ–</w:t>
      </w:r>
      <w:r w:rsidR="00F942B8">
        <w:rPr>
          <w:rFonts w:ascii="GHEA Grapalat" w:hAnsi="GHEA Grapalat"/>
          <w:b/>
          <w:i/>
          <w:sz w:val="22"/>
          <w:szCs w:val="22"/>
          <w:lang w:val="af-ZA" w:eastAsia="en-US" w:bidi="ar-SA"/>
        </w:rPr>
        <w:t>Հ</w:t>
      </w:r>
      <w:r w:rsidR="0029315D" w:rsidRPr="0029315D">
        <w:rPr>
          <w:rFonts w:ascii="GHEA Grapalat" w:hAnsi="GHEA Grapalat"/>
          <w:b/>
          <w:i/>
          <w:sz w:val="22"/>
          <w:lang w:val="hy-AM" w:eastAsia="en-US" w:bidi="ar-SA"/>
        </w:rPr>
        <w:t>ԲՄԽԾՁԲ</w:t>
      </w:r>
      <w:r w:rsidR="0029315D" w:rsidRPr="0029315D">
        <w:rPr>
          <w:rFonts w:ascii="GHEA Grapalat" w:hAnsi="GHEA Grapalat"/>
          <w:b/>
          <w:i/>
          <w:sz w:val="22"/>
          <w:szCs w:val="22"/>
          <w:lang w:val="af-ZA" w:eastAsia="en-US" w:bidi="ar-SA"/>
        </w:rPr>
        <w:t>-24/</w:t>
      </w:r>
      <w:r w:rsidR="00F942B8">
        <w:rPr>
          <w:rFonts w:ascii="GHEA Grapalat" w:hAnsi="GHEA Grapalat"/>
          <w:b/>
          <w:i/>
          <w:sz w:val="22"/>
          <w:szCs w:val="22"/>
          <w:lang w:val="af-ZA" w:eastAsia="en-US" w:bidi="ar-SA"/>
        </w:rPr>
        <w:t>2</w:t>
      </w:r>
      <w:r w:rsidR="0029315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4B506B" w:rsidRPr="004B506B">
        <w:rPr>
          <w:rFonts w:ascii="GHEA Grapalat" w:hAnsi="GHEA Grapalat"/>
          <w:b/>
        </w:rPr>
        <w:t xml:space="preserve"> </w:t>
      </w:r>
      <w:r w:rsidR="004B506B"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4B506B" w:rsidRPr="004B506B">
        <w:rPr>
          <w:rFonts w:ascii="GHEA Grapalat" w:hAnsi="GHEA Grapalat"/>
          <w:b/>
          <w:i/>
          <w:lang w:val="af-ZA" w:eastAsia="en-US" w:bidi="ar-SA"/>
        </w:rPr>
        <w:t xml:space="preserve"> </w:t>
      </w:r>
      <w:r w:rsidR="004B506B" w:rsidRPr="005A0AE0">
        <w:rPr>
          <w:rFonts w:ascii="GHEA Grapalat" w:hAnsi="GHEA Grapalat"/>
          <w:b/>
          <w:i/>
          <w:lang w:val="af-ZA" w:eastAsia="en-US" w:bidi="ar-SA"/>
        </w:rPr>
        <w:t>garnihamaynq@mail.ru</w:t>
      </w:r>
      <w:r w:rsidR="004B506B"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4B506B" w:rsidRPr="009044F1" w:rsidRDefault="00845AA5" w:rsidP="004B506B">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4B506B" w:rsidRPr="009044F1">
        <w:rPr>
          <w:rFonts w:ascii="GHEA Grapalat" w:hAnsi="GHEA Grapalat"/>
          <w:i w:val="0"/>
          <w:sz w:val="24"/>
          <w:szCs w:val="24"/>
        </w:rPr>
        <w:t>Предметом закупки является приобретение "</w:t>
      </w:r>
      <w:r w:rsidR="004B506B" w:rsidRPr="00560901">
        <w:rPr>
          <w:rFonts w:ascii="GHEA Grapalat" w:hAnsi="GHEA Grapalat"/>
          <w:i w:val="0"/>
          <w:sz w:val="24"/>
          <w:szCs w:val="24"/>
        </w:rPr>
        <w:t xml:space="preserve"> </w:t>
      </w:r>
      <w:r w:rsidR="004B506B" w:rsidRPr="00D7367C">
        <w:rPr>
          <w:rFonts w:ascii="GHEA Grapalat" w:hAnsi="GHEA Grapalat"/>
          <w:b/>
          <w:i w:val="0"/>
          <w:sz w:val="24"/>
          <w:szCs w:val="24"/>
        </w:rPr>
        <w:t>подготовка проектно-сметной документации</w:t>
      </w:r>
      <w:r w:rsidR="004B506B" w:rsidRPr="009044F1">
        <w:rPr>
          <w:rFonts w:ascii="GHEA Grapalat" w:hAnsi="GHEA Grapalat"/>
          <w:i w:val="0"/>
          <w:sz w:val="24"/>
          <w:szCs w:val="24"/>
        </w:rPr>
        <w:t xml:space="preserve"> " (далее — также </w:t>
      </w:r>
      <w:r w:rsidR="004B506B">
        <w:rPr>
          <w:rFonts w:ascii="GHEA Grapalat" w:hAnsi="GHEA Grapalat"/>
          <w:i w:val="0"/>
          <w:sz w:val="24"/>
          <w:szCs w:val="24"/>
        </w:rPr>
        <w:t>услуга</w:t>
      </w:r>
      <w:r w:rsidR="004B506B" w:rsidRPr="009044F1">
        <w:rPr>
          <w:rFonts w:ascii="GHEA Grapalat" w:hAnsi="GHEA Grapalat"/>
          <w:i w:val="0"/>
          <w:sz w:val="24"/>
          <w:szCs w:val="24"/>
        </w:rPr>
        <w:t>) для нужд "</w:t>
      </w:r>
      <w:r w:rsidR="004B506B" w:rsidRPr="00560901">
        <w:rPr>
          <w:rFonts w:ascii="GHEA Grapalat" w:hAnsi="GHEA Grapalat"/>
          <w:b/>
        </w:rPr>
        <w:t xml:space="preserve"> </w:t>
      </w:r>
      <w:r w:rsidR="004B506B" w:rsidRPr="00D25B2A">
        <w:rPr>
          <w:rFonts w:ascii="GHEA Grapalat" w:hAnsi="GHEA Grapalat"/>
          <w:b/>
        </w:rPr>
        <w:t>Гарнинский муниципалитет</w:t>
      </w:r>
      <w:r w:rsidR="00F942B8">
        <w:rPr>
          <w:rFonts w:ascii="GHEA Grapalat" w:hAnsi="GHEA Grapalat"/>
          <w:i w:val="0"/>
          <w:sz w:val="24"/>
          <w:szCs w:val="24"/>
        </w:rPr>
        <w:t xml:space="preserve"> ", которы</w:t>
      </w:r>
      <w:r w:rsidR="004B506B" w:rsidRPr="009044F1">
        <w:rPr>
          <w:rFonts w:ascii="GHEA Grapalat" w:hAnsi="GHEA Grapalat"/>
          <w:i w:val="0"/>
          <w:sz w:val="24"/>
          <w:szCs w:val="24"/>
        </w:rPr>
        <w:t xml:space="preserve"> сгрупп</w:t>
      </w:r>
      <w:r w:rsidR="00F942B8">
        <w:rPr>
          <w:rFonts w:ascii="GHEA Grapalat" w:hAnsi="GHEA Grapalat"/>
          <w:i w:val="0"/>
          <w:sz w:val="24"/>
          <w:szCs w:val="24"/>
        </w:rPr>
        <w:t>ирован</w:t>
      </w:r>
      <w:r w:rsidR="004B506B">
        <w:rPr>
          <w:rFonts w:ascii="GHEA Grapalat" w:hAnsi="GHEA Grapalat"/>
          <w:i w:val="0"/>
          <w:sz w:val="24"/>
          <w:szCs w:val="24"/>
        </w:rPr>
        <w:t xml:space="preserve"> </w:t>
      </w:r>
      <w:r w:rsidR="004B506B" w:rsidRPr="0029315D">
        <w:rPr>
          <w:rFonts w:ascii="GHEA Grapalat" w:hAnsi="GHEA Grapalat"/>
          <w:i w:val="0"/>
          <w:sz w:val="24"/>
          <w:szCs w:val="24"/>
        </w:rPr>
        <w:t xml:space="preserve">в </w:t>
      </w:r>
      <w:r w:rsidR="00F942B8">
        <w:rPr>
          <w:rFonts w:ascii="GHEA Grapalat" w:hAnsi="GHEA Grapalat"/>
          <w:i w:val="0"/>
          <w:sz w:val="24"/>
          <w:szCs w:val="24"/>
        </w:rPr>
        <w:t xml:space="preserve">лот " 1 </w:t>
      </w:r>
      <w:r w:rsidR="004B506B" w:rsidRPr="0029315D">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754AE1" w:rsidRDefault="00970424" w:rsidP="00B46D58">
            <w:pPr>
              <w:pStyle w:val="23"/>
              <w:widowControl w:val="0"/>
              <w:spacing w:after="120" w:line="240" w:lineRule="auto"/>
              <w:ind w:firstLine="0"/>
              <w:jc w:val="center"/>
              <w:rPr>
                <w:rFonts w:ascii="GHEA Grapalat" w:hAnsi="GHEA Grapalat"/>
                <w:sz w:val="24"/>
                <w:szCs w:val="24"/>
              </w:rPr>
            </w:pPr>
            <w:r w:rsidRPr="00754AE1">
              <w:rPr>
                <w:rFonts w:ascii="GHEA Grapalat" w:hAnsi="GHEA Grapalat"/>
                <w:b/>
                <w:i/>
                <w:sz w:val="24"/>
                <w:szCs w:val="24"/>
              </w:rPr>
              <w:t>Номера</w:t>
            </w:r>
          </w:p>
        </w:tc>
        <w:tc>
          <w:tcPr>
            <w:tcW w:w="1418" w:type="dxa"/>
            <w:vAlign w:val="center"/>
          </w:tcPr>
          <w:p w:rsidR="00970424" w:rsidRPr="00754AE1" w:rsidRDefault="00970424" w:rsidP="00970424">
            <w:pPr>
              <w:pStyle w:val="23"/>
              <w:widowControl w:val="0"/>
              <w:spacing w:after="120" w:line="240" w:lineRule="auto"/>
              <w:ind w:firstLine="0"/>
              <w:jc w:val="center"/>
              <w:rPr>
                <w:rFonts w:ascii="GHEA Grapalat" w:hAnsi="GHEA Grapalat"/>
                <w:b/>
                <w:i/>
                <w:sz w:val="24"/>
                <w:szCs w:val="24"/>
              </w:rPr>
            </w:pPr>
            <w:r w:rsidRPr="00754AE1">
              <w:rPr>
                <w:rFonts w:ascii="GHEA Grapalat" w:hAnsi="GHEA Grapalat"/>
                <w:b/>
                <w:i/>
                <w:sz w:val="24"/>
                <w:szCs w:val="24"/>
              </w:rPr>
              <w:t>Цена закупки</w:t>
            </w:r>
          </w:p>
        </w:tc>
        <w:tc>
          <w:tcPr>
            <w:tcW w:w="6600" w:type="dxa"/>
            <w:vMerge/>
            <w:vAlign w:val="center"/>
          </w:tcPr>
          <w:p w:rsidR="00970424" w:rsidRPr="004B506B" w:rsidRDefault="00970424" w:rsidP="00B46D58">
            <w:pPr>
              <w:pStyle w:val="23"/>
              <w:widowControl w:val="0"/>
              <w:spacing w:after="120" w:line="240" w:lineRule="auto"/>
              <w:ind w:firstLine="0"/>
              <w:rPr>
                <w:rFonts w:ascii="GHEA Grapalat" w:hAnsi="GHEA Grapalat"/>
                <w:sz w:val="24"/>
                <w:szCs w:val="24"/>
                <w:highlight w:val="yellow"/>
                <w:u w:val="single"/>
              </w:rPr>
            </w:pPr>
          </w:p>
        </w:tc>
        <w:bookmarkStart w:id="0" w:name="_GoBack"/>
        <w:bookmarkEnd w:id="0"/>
      </w:tr>
      <w:tr w:rsidR="0029315D" w:rsidRPr="009044F1" w:rsidTr="00970424">
        <w:trPr>
          <w:jc w:val="center"/>
        </w:trPr>
        <w:tc>
          <w:tcPr>
            <w:tcW w:w="1216" w:type="dxa"/>
            <w:vAlign w:val="center"/>
          </w:tcPr>
          <w:p w:rsidR="0029315D" w:rsidRPr="00754AE1" w:rsidRDefault="0029315D" w:rsidP="0029315D">
            <w:pPr>
              <w:pStyle w:val="23"/>
              <w:spacing w:line="240" w:lineRule="auto"/>
              <w:ind w:firstLine="0"/>
              <w:jc w:val="center"/>
              <w:rPr>
                <w:rFonts w:ascii="GHEA Grapalat" w:hAnsi="GHEA Grapalat"/>
                <w:sz w:val="16"/>
              </w:rPr>
            </w:pPr>
            <w:r w:rsidRPr="00754AE1">
              <w:rPr>
                <w:rFonts w:ascii="GHEA Grapalat" w:hAnsi="GHEA Grapalat"/>
                <w:sz w:val="16"/>
              </w:rPr>
              <w:t>1</w:t>
            </w:r>
          </w:p>
        </w:tc>
        <w:tc>
          <w:tcPr>
            <w:tcW w:w="1418" w:type="dxa"/>
            <w:vAlign w:val="center"/>
          </w:tcPr>
          <w:p w:rsidR="0029315D" w:rsidRPr="00754AE1" w:rsidRDefault="00D745D7" w:rsidP="0029315D">
            <w:pPr>
              <w:pStyle w:val="23"/>
              <w:spacing w:line="240" w:lineRule="auto"/>
              <w:ind w:firstLine="0"/>
              <w:jc w:val="center"/>
              <w:rPr>
                <w:rFonts w:ascii="GHEA Grapalat" w:hAnsi="GHEA Grapalat"/>
                <w:b/>
                <w:sz w:val="16"/>
                <w:lang w:val="en-US"/>
              </w:rPr>
            </w:pPr>
            <w:r>
              <w:rPr>
                <w:rFonts w:ascii="GHEA Grapalat" w:hAnsi="GHEA Grapalat"/>
                <w:b/>
                <w:sz w:val="16"/>
                <w:lang w:val="en-US"/>
              </w:rPr>
              <w:t>2000000</w:t>
            </w:r>
          </w:p>
        </w:tc>
        <w:tc>
          <w:tcPr>
            <w:tcW w:w="6600" w:type="dxa"/>
            <w:vAlign w:val="center"/>
          </w:tcPr>
          <w:p w:rsidR="0029315D" w:rsidRPr="00BB4260" w:rsidRDefault="00924A05" w:rsidP="00BB4260">
            <w:pPr>
              <w:pStyle w:val="23"/>
              <w:spacing w:line="240" w:lineRule="auto"/>
              <w:ind w:firstLine="0"/>
              <w:rPr>
                <w:rFonts w:ascii="GHEA Grapalat" w:hAnsi="GHEA Grapalat"/>
                <w:vertAlign w:val="subscript"/>
              </w:rPr>
            </w:pPr>
            <w:r w:rsidRPr="00924A05">
              <w:rPr>
                <w:rFonts w:ascii="GHEA Grapalat" w:hAnsi="GHEA Grapalat"/>
                <w:vertAlign w:val="subscript"/>
              </w:rPr>
              <w:t>Приобретение консультационных услуг по подготовке проектов асфальтирования, строительства тротуаров, благоустройства, разметки, дренажа и ирригации улицы Баграмяна, муниципалитет Гарни, Котайкский марз, РА, оценка стоимости</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4B506B" w:rsidRDefault="004B506B"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aff3"/>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aff3"/>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w:t>
      </w:r>
      <w:r w:rsidRPr="009044F1">
        <w:rPr>
          <w:rFonts w:ascii="GHEA Grapalat" w:hAnsi="GHEA Grapalat"/>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4B506B" w:rsidRDefault="00096865" w:rsidP="00E67CC4">
      <w:pPr>
        <w:widowControl w:val="0"/>
        <w:tabs>
          <w:tab w:val="left" w:pos="1134"/>
        </w:tabs>
        <w:spacing w:after="160"/>
        <w:ind w:firstLine="567"/>
        <w:jc w:val="both"/>
        <w:rPr>
          <w:rFonts w:ascii="GHEA Grapalat" w:hAnsi="GHEA Grapalat" w:cs="Arial Armenian"/>
          <w:b/>
        </w:rPr>
      </w:pPr>
      <w:r w:rsidRPr="004B506B">
        <w:rPr>
          <w:rFonts w:ascii="GHEA Grapalat" w:hAnsi="GHEA Grapalat"/>
          <w:b/>
        </w:rPr>
        <w:t>2.4</w:t>
      </w:r>
      <w:r w:rsidR="00D13662" w:rsidRPr="004B506B">
        <w:rPr>
          <w:rFonts w:ascii="GHEA Grapalat" w:hAnsi="GHEA Grapalat"/>
          <w:b/>
        </w:rPr>
        <w:t>.</w:t>
      </w:r>
      <w:r w:rsidR="00E1385B" w:rsidRPr="004B506B">
        <w:rPr>
          <w:rFonts w:ascii="GHEA Grapalat" w:hAnsi="GHEA Grapalat"/>
          <w:b/>
        </w:rPr>
        <w:tab/>
      </w:r>
      <w:r w:rsidR="00E661BE" w:rsidRPr="004B506B">
        <w:rPr>
          <w:rFonts w:ascii="GHEA Grapalat" w:hAnsi="GHEA Grapalat"/>
          <w:b/>
        </w:rPr>
        <w:t>Участник, в случае признания отобранным участником,</w:t>
      </w:r>
      <w:r w:rsidR="001125CC" w:rsidRPr="004B506B">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4B506B">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Default="00FE2CCB"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4B506B" w:rsidRPr="00FC7B14" w:rsidRDefault="004B506B" w:rsidP="004B506B">
      <w:pPr>
        <w:shd w:val="clear" w:color="auto" w:fill="FFFFFF"/>
        <w:ind w:firstLine="375"/>
        <w:jc w:val="both"/>
        <w:rPr>
          <w:rFonts w:ascii="GHEA Grapalat" w:hAnsi="GHEA Grapalat"/>
          <w:b/>
          <w:sz w:val="20"/>
          <w:szCs w:val="20"/>
          <w:lang w:val="af-ZA" w:eastAsia="en-US" w:bidi="ar-SA"/>
        </w:rPr>
      </w:pPr>
      <w:r>
        <w:rPr>
          <w:rFonts w:ascii="GHEA Grapalat" w:hAnsi="GHEA Grapalat"/>
          <w:b/>
          <w:sz w:val="20"/>
          <w:szCs w:val="20"/>
          <w:lang w:val="hy-AM" w:eastAsia="en-US" w:bidi="ar-SA"/>
        </w:rPr>
        <w:t>2.</w:t>
      </w:r>
      <w:r w:rsidRPr="00FC7B14">
        <w:rPr>
          <w:rFonts w:ascii="GHEA Grapalat" w:hAnsi="GHEA Grapalat"/>
          <w:b/>
          <w:sz w:val="20"/>
          <w:szCs w:val="20"/>
          <w:lang w:val="hy-AM" w:eastAsia="en-US" w:bidi="ar-SA"/>
        </w:rPr>
        <w:t xml:space="preserve">7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Профессиональный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опыт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критерий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частично</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приглашения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требования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лучшем случае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соответствие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участвовать</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квалификация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 </w:t>
      </w:r>
      <w:r w:rsidRPr="00FC7B14">
        <w:rPr>
          <w:rFonts w:ascii="GHEA Grapalat" w:hAnsi="GHEA Grapalat"/>
          <w:b/>
          <w:sz w:val="20"/>
          <w:szCs w:val="20"/>
          <w:lang w:val="hy-AM" w:eastAsia="en-US" w:bidi="ar-SA"/>
        </w:rPr>
        <w:t xml:space="preserve">35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баллов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лучший _</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предложение </w:t>
      </w:r>
      <w:r w:rsidRPr="00FC7B14">
        <w:rPr>
          <w:rFonts w:ascii="GHEA Grapalat" w:hAnsi="GHEA Grapalat"/>
          <w:b/>
          <w:sz w:val="20"/>
          <w:szCs w:val="20"/>
          <w:lang w:val="af-ZA" w:eastAsia="en-US" w:bidi="ar-SA"/>
        </w:rPr>
        <w:t xml:space="preserve">_ </w:t>
      </w:r>
      <w:r w:rsidRPr="00FC7B14">
        <w:rPr>
          <w:rFonts w:ascii="GHEA Grapalat" w:hAnsi="GHEA Grapalat"/>
          <w:b/>
          <w:sz w:val="20"/>
          <w:szCs w:val="20"/>
          <w:lang w:val="hy-AM" w:eastAsia="en-US" w:bidi="ar-SA"/>
        </w:rPr>
        <w:t>Лучшее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предложение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сравнении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являются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отдых</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все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участники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квалификация </w:t>
      </w:r>
      <w:r w:rsidRPr="00FC7B14">
        <w:rPr>
          <w:rFonts w:ascii="GHEA Grapalat" w:hAnsi="GHEA Grapalat"/>
          <w:b/>
          <w:sz w:val="20"/>
          <w:szCs w:val="20"/>
          <w:lang w:val="af-ZA" w:eastAsia="en-US" w:bidi="ar-SA"/>
        </w:rPr>
        <w:t>,</w:t>
      </w:r>
    </w:p>
    <w:p w:rsidR="004B506B" w:rsidRPr="00FC7B14" w:rsidRDefault="004B506B" w:rsidP="004B506B">
      <w:pPr>
        <w:ind w:firstLine="708"/>
        <w:jc w:val="both"/>
        <w:rPr>
          <w:rFonts w:ascii="GHEA Grapalat" w:hAnsi="GHEA Grapalat" w:cs="Sylfaen"/>
          <w:b/>
          <w:sz w:val="20"/>
          <w:szCs w:val="20"/>
          <w:lang w:val="hy-AM" w:eastAsia="en-US" w:bidi="ar-SA"/>
        </w:rPr>
      </w:pPr>
      <w:r w:rsidRPr="00FC7B14">
        <w:rPr>
          <w:rFonts w:ascii="GHEA Grapalat" w:hAnsi="GHEA Grapalat"/>
          <w:b/>
          <w:color w:val="000000"/>
          <w:sz w:val="20"/>
          <w:szCs w:val="20"/>
          <w:lang w:val="af-ZA" w:eastAsia="en-US" w:bidi="ar-SA"/>
        </w:rPr>
        <w:t xml:space="preserve">1. Критерий « </w:t>
      </w:r>
      <w:r w:rsidRPr="00FC7B14">
        <w:rPr>
          <w:rFonts w:ascii="GHEA Grapalat" w:hAnsi="GHEA Grapalat" w:cs="Sylfaen"/>
          <w:b/>
          <w:sz w:val="20"/>
          <w:szCs w:val="20"/>
          <w:lang w:val="hy-AM" w:eastAsia="en-US" w:bidi="ar-SA"/>
        </w:rPr>
        <w:t>Профессиональный опыт» оценивается в следующем порядке:</w:t>
      </w:r>
    </w:p>
    <w:p w:rsidR="004B506B" w:rsidRPr="00FC7B14" w:rsidRDefault="004B506B" w:rsidP="004B506B">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а. участник должен должным образом реализовать хотя бы один такой контракт в течение года подачи заявки и предшествующих ему трех лет. По смыслу данной процедуры аналогичным считается завершение работ по подготовке проектно-сметной документации.</w:t>
      </w:r>
    </w:p>
    <w:p w:rsidR="004B506B" w:rsidRPr="00FC7B14" w:rsidRDefault="004B506B" w:rsidP="004B506B">
      <w:pPr>
        <w:ind w:firstLine="567"/>
        <w:jc w:val="both"/>
        <w:rPr>
          <w:rFonts w:ascii="GHEA Grapalat" w:hAnsi="GHEA Grapalat" w:cs="Sylfaen"/>
          <w:b/>
          <w:sz w:val="20"/>
          <w:szCs w:val="20"/>
          <w:lang w:val="hy-AM" w:eastAsia="en-US" w:bidi="ar-SA"/>
        </w:rPr>
      </w:pP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В прошлом</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сделанный</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договор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контракты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оцениваются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есть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ценится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являются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достаточными , если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объем работ (или общий объем), предусмотренных в ее (их), в денежном выражении, не менее ценового </w:t>
      </w:r>
      <w:r w:rsidRPr="00FC7B14">
        <w:rPr>
          <w:rFonts w:ascii="GHEA Grapalat" w:hAnsi="GHEA Grapalat" w:cs="Sylfaen"/>
          <w:b/>
          <w:sz w:val="20"/>
          <w:szCs w:val="20"/>
          <w:lang w:val="hy-AM" w:eastAsia="en-US" w:bidi="ar-SA"/>
        </w:rPr>
        <w:softHyphen/>
        <w:t>предложения, представленного участником в рамках данной процедуры. При этом объем работ, выполняемых в рамках хотя бы одного договора, не должен быть менее пятидесяти процентов ценового предложения, поданного участником в рамках данной процедуры.</w:t>
      </w:r>
    </w:p>
    <w:p w:rsidR="004B506B" w:rsidRPr="00FC7B14" w:rsidRDefault="004B506B" w:rsidP="004B506B">
      <w:pPr>
        <w:spacing w:line="276" w:lineRule="auto"/>
        <w:ind w:firstLine="426"/>
        <w:jc w:val="both"/>
        <w:rPr>
          <w:rFonts w:ascii="GHEA Grapalat" w:hAnsi="GHEA Grapalat" w:cs="Sylfaen"/>
          <w:b/>
          <w:sz w:val="20"/>
          <w:szCs w:val="20"/>
          <w:lang w:val="hy-AM" w:eastAsia="en-US" w:bidi="ar-SA"/>
        </w:rPr>
      </w:pPr>
      <w:r w:rsidRPr="00FC7B14">
        <w:rPr>
          <w:rFonts w:ascii="GHEA Grapalat" w:hAnsi="GHEA Grapalat" w:cs="Arial Armenian"/>
          <w:b/>
          <w:sz w:val="20"/>
          <w:szCs w:val="20"/>
          <w:lang w:val="hy-AM" w:eastAsia="en-US" w:bidi="ar-SA"/>
        </w:rPr>
        <w:t xml:space="preserve">б. Участник обосновывает свое соответствие требованиям, предусмотренным </w:t>
      </w:r>
      <w:r w:rsidRPr="00FC7B14">
        <w:rPr>
          <w:rFonts w:ascii="GHEA Grapalat" w:hAnsi="GHEA Grapalat" w:cs="Sylfaen"/>
          <w:b/>
          <w:sz w:val="20"/>
          <w:szCs w:val="20"/>
          <w:lang w:val="hy-AM" w:eastAsia="en-US" w:bidi="ar-SA"/>
        </w:rPr>
        <w:t xml:space="preserve">пунктом </w:t>
      </w:r>
      <w:r w:rsidRPr="00FC7B14">
        <w:rPr>
          <w:rFonts w:ascii="GHEA Grapalat" w:hAnsi="GHEA Grapalat"/>
          <w:b/>
          <w:sz w:val="20"/>
          <w:szCs w:val="20"/>
          <w:lang w:val="hy-AM" w:eastAsia="en-US" w:bidi="ar-SA"/>
        </w:rPr>
        <w:t xml:space="preserve">а) настоящего подпункта </w:t>
      </w:r>
      <w:r w:rsidRPr="00FC7B14">
        <w:rPr>
          <w:rFonts w:ascii="GHEA Grapalat" w:hAnsi="GHEA Grapalat" w:cs="Sylfaen"/>
          <w:b/>
          <w:sz w:val="20"/>
          <w:szCs w:val="20"/>
          <w:lang w:val="hy-AM" w:eastAsia="en-US" w:bidi="ar-SA"/>
        </w:rPr>
        <w:t xml:space="preserve">вместе с заявлением представляет копии ранее заключенного договора(ов), а в целях оценки надлежащего исполнения этого договора(ов) копию акта, </w:t>
      </w:r>
      <w:r w:rsidRPr="00FC7B14">
        <w:rPr>
          <w:rFonts w:ascii="GHEA Grapalat" w:hAnsi="GHEA Grapalat" w:cs="Sylfaen"/>
          <w:b/>
          <w:sz w:val="20"/>
          <w:szCs w:val="20"/>
          <w:lang w:val="hy-AM" w:eastAsia="en-US" w:bidi="ar-SA"/>
        </w:rPr>
        <w:lastRenderedPageBreak/>
        <w:t>удостоверяющего исполнение договора в установленный срок (протокол приема-передачи и т.д.), утвержденные сторонами данного договора, или письменное подтверждение стороны, принимающей исполнение данного договора.</w:t>
      </w:r>
    </w:p>
    <w:tbl>
      <w:tblPr>
        <w:tblW w:w="91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3042"/>
      </w:tblGrid>
      <w:tr w:rsidR="004B506B" w:rsidRPr="00FC7B14" w:rsidTr="004B506B">
        <w:tc>
          <w:tcPr>
            <w:tcW w:w="9162" w:type="dxa"/>
            <w:gridSpan w:val="5"/>
            <w:tcBorders>
              <w:top w:val="single" w:sz="4" w:space="0" w:color="auto"/>
              <w:left w:val="single" w:sz="4" w:space="0" w:color="auto"/>
              <w:bottom w:val="single" w:sz="4" w:space="0" w:color="auto"/>
              <w:right w:val="single" w:sz="4" w:space="0" w:color="auto"/>
            </w:tcBorders>
            <w:vAlign w:val="center"/>
          </w:tcPr>
          <w:p w:rsidR="004B506B" w:rsidRPr="00FC7B14" w:rsidRDefault="004B506B" w:rsidP="004B506B">
            <w:pPr>
              <w:jc w:val="center"/>
              <w:rPr>
                <w:rFonts w:ascii="Sylfaen" w:hAnsi="Sylfaen" w:cs="Arial"/>
                <w:b/>
                <w:sz w:val="20"/>
                <w:szCs w:val="20"/>
                <w:lang w:val="hy-AM" w:eastAsia="en-US" w:bidi="ar-SA"/>
              </w:rPr>
            </w:pPr>
            <w:r w:rsidRPr="00FC7B14">
              <w:rPr>
                <w:rFonts w:ascii="Sylfaen" w:hAnsi="Sylfaen" w:cs="Arial"/>
                <w:b/>
                <w:sz w:val="20"/>
                <w:szCs w:val="20"/>
                <w:lang w:val="hy-AM" w:eastAsia="en-US" w:bidi="ar-SA"/>
              </w:rPr>
              <w:t>Реализуется организацией</w:t>
            </w:r>
            <w:r w:rsidRPr="00FC7B14">
              <w:rPr>
                <w:rFonts w:ascii="Sylfaen" w:hAnsi="Sylfaen" w:cs="Arial"/>
                <w:b/>
                <w:sz w:val="20"/>
                <w:szCs w:val="20"/>
                <w:lang w:val="af-ZA" w:eastAsia="en-US" w:bidi="ar-SA"/>
              </w:rPr>
              <w:t xml:space="preserve"> </w:t>
            </w:r>
            <w:r w:rsidRPr="00FC7B14">
              <w:rPr>
                <w:rFonts w:ascii="Sylfaen" w:hAnsi="Sylfaen" w:cs="Arial"/>
                <w:b/>
                <w:sz w:val="20"/>
                <w:szCs w:val="20"/>
                <w:lang w:val="hy-AM" w:eastAsia="en-US" w:bidi="ar-SA"/>
              </w:rPr>
              <w:t>услуги по подготовке аналогичных проектно-сметных документов</w:t>
            </w:r>
          </w:p>
        </w:tc>
      </w:tr>
      <w:tr w:rsidR="004B506B" w:rsidRPr="00FC7B14" w:rsidTr="004B506B">
        <w:tblPrEx>
          <w:tblLook w:val="01E0" w:firstRow="1" w:lastRow="1" w:firstColumn="1" w:lastColumn="1" w:noHBand="0" w:noVBand="0"/>
        </w:tblPrEx>
        <w:tc>
          <w:tcPr>
            <w:tcW w:w="9162" w:type="dxa"/>
            <w:gridSpan w:val="5"/>
            <w:vAlign w:val="center"/>
          </w:tcPr>
          <w:p w:rsidR="004B506B" w:rsidRPr="00FC7B14" w:rsidRDefault="004B506B" w:rsidP="004B506B">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контрактов</w:t>
            </w:r>
          </w:p>
        </w:tc>
      </w:tr>
      <w:tr w:rsidR="004B506B" w:rsidRPr="00FC7B14" w:rsidTr="004B506B">
        <w:tblPrEx>
          <w:tblLook w:val="01E0" w:firstRow="1" w:lastRow="1" w:firstColumn="1" w:lastColumn="1" w:noHBand="0" w:noVBand="0"/>
        </w:tblPrEx>
        <w:tc>
          <w:tcPr>
            <w:tcW w:w="720" w:type="dxa"/>
          </w:tcPr>
          <w:p w:rsidR="004B506B" w:rsidRPr="00FC7B14" w:rsidRDefault="004B506B" w:rsidP="004B506B">
            <w:pPr>
              <w:jc w:val="center"/>
              <w:rPr>
                <w:rFonts w:ascii="Sylfaen" w:hAnsi="Sylfaen" w:cs="Arial Armenian"/>
                <w:b/>
                <w:sz w:val="20"/>
                <w:szCs w:val="20"/>
                <w:lang w:val="hy-AM" w:eastAsia="en-US" w:bidi="ar-SA"/>
              </w:rPr>
            </w:pPr>
            <w:r w:rsidRPr="00FC7B14">
              <w:rPr>
                <w:rFonts w:ascii="Sylfaen" w:hAnsi="Sylfaen" w:cs="Arial Armenian"/>
                <w:b/>
                <w:sz w:val="20"/>
                <w:szCs w:val="20"/>
                <w:lang w:val="hy-AM" w:eastAsia="en-US" w:bidi="ar-SA"/>
              </w:rPr>
              <w:t>ч/ч</w:t>
            </w:r>
          </w:p>
        </w:tc>
        <w:tc>
          <w:tcPr>
            <w:tcW w:w="1350" w:type="dxa"/>
          </w:tcPr>
          <w:p w:rsidR="004B506B" w:rsidRPr="00FC7B14" w:rsidRDefault="004B506B" w:rsidP="004B506B">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Год</w:t>
            </w:r>
          </w:p>
        </w:tc>
        <w:tc>
          <w:tcPr>
            <w:tcW w:w="1350" w:type="dxa"/>
          </w:tcPr>
          <w:p w:rsidR="004B506B" w:rsidRPr="00FC7B14" w:rsidRDefault="004B506B" w:rsidP="004B506B">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сумма денег</w:t>
            </w:r>
          </w:p>
        </w:tc>
        <w:tc>
          <w:tcPr>
            <w:tcW w:w="2700" w:type="dxa"/>
          </w:tcPr>
          <w:p w:rsidR="004B506B" w:rsidRPr="00FC7B14" w:rsidRDefault="004B506B" w:rsidP="004B506B">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имя</w:t>
            </w:r>
          </w:p>
        </w:tc>
        <w:tc>
          <w:tcPr>
            <w:tcW w:w="3042" w:type="dxa"/>
            <w:vAlign w:val="center"/>
          </w:tcPr>
          <w:p w:rsidR="004B506B" w:rsidRPr="00FC7B14" w:rsidRDefault="004B506B" w:rsidP="004B506B">
            <w:pPr>
              <w:jc w:val="center"/>
              <w:rPr>
                <w:rFonts w:ascii="Sylfaen" w:hAnsi="Sylfaen" w:cs="Sylfaen"/>
                <w:b/>
                <w:sz w:val="20"/>
                <w:szCs w:val="20"/>
                <w:lang w:val="hy-AM" w:eastAsia="en-US" w:bidi="ar-SA"/>
              </w:rPr>
            </w:pPr>
            <w:r w:rsidRPr="00FC7B14">
              <w:rPr>
                <w:rFonts w:ascii="Sylfaen" w:hAnsi="Sylfaen" w:cs="Sylfaen"/>
                <w:b/>
                <w:sz w:val="20"/>
                <w:szCs w:val="20"/>
                <w:lang w:val="hy-AM" w:eastAsia="en-US" w:bidi="ar-SA"/>
              </w:rPr>
              <w:t>Наименование стороны (заказчика) и контактные данные: телефон, e-mail почта</w:t>
            </w:r>
          </w:p>
        </w:tc>
      </w:tr>
      <w:tr w:rsidR="004B506B" w:rsidRPr="00FC7B14" w:rsidTr="004B506B">
        <w:tblPrEx>
          <w:tblLook w:val="01E0" w:firstRow="1" w:lastRow="1" w:firstColumn="1" w:lastColumn="1" w:noHBand="0" w:noVBand="0"/>
        </w:tblPrEx>
        <w:tc>
          <w:tcPr>
            <w:tcW w:w="720" w:type="dxa"/>
            <w:vAlign w:val="center"/>
          </w:tcPr>
          <w:p w:rsidR="004B506B" w:rsidRPr="00FC7B14" w:rsidRDefault="004B506B" w:rsidP="004B506B">
            <w:pPr>
              <w:rPr>
                <w:rFonts w:ascii="Sylfaen" w:hAnsi="Sylfaen"/>
                <w:b/>
                <w:color w:val="000000"/>
                <w:sz w:val="20"/>
                <w:szCs w:val="20"/>
                <w:lang w:val="hy-AM" w:eastAsia="en-US" w:bidi="ar-SA"/>
              </w:rPr>
            </w:pPr>
          </w:p>
        </w:tc>
        <w:tc>
          <w:tcPr>
            <w:tcW w:w="1350" w:type="dxa"/>
            <w:vAlign w:val="center"/>
          </w:tcPr>
          <w:p w:rsidR="004B506B" w:rsidRPr="00FC7B14" w:rsidRDefault="004B506B" w:rsidP="004B506B">
            <w:pPr>
              <w:rPr>
                <w:rFonts w:ascii="Sylfaen" w:hAnsi="Sylfaen"/>
                <w:b/>
                <w:color w:val="000000"/>
                <w:sz w:val="20"/>
                <w:szCs w:val="20"/>
                <w:lang w:val="hy-AM" w:eastAsia="en-US" w:bidi="ar-SA"/>
              </w:rPr>
            </w:pPr>
          </w:p>
        </w:tc>
        <w:tc>
          <w:tcPr>
            <w:tcW w:w="1350" w:type="dxa"/>
            <w:vAlign w:val="center"/>
          </w:tcPr>
          <w:p w:rsidR="004B506B" w:rsidRPr="00FC7B14" w:rsidRDefault="004B506B" w:rsidP="004B506B">
            <w:pPr>
              <w:rPr>
                <w:rFonts w:ascii="Sylfaen" w:hAnsi="Sylfaen"/>
                <w:b/>
                <w:color w:val="000000"/>
                <w:sz w:val="20"/>
                <w:szCs w:val="20"/>
                <w:lang w:val="hy-AM" w:eastAsia="en-US" w:bidi="ar-SA"/>
              </w:rPr>
            </w:pPr>
          </w:p>
        </w:tc>
        <w:tc>
          <w:tcPr>
            <w:tcW w:w="2700" w:type="dxa"/>
            <w:shd w:val="clear" w:color="auto" w:fill="auto"/>
            <w:vAlign w:val="center"/>
          </w:tcPr>
          <w:p w:rsidR="004B506B" w:rsidRPr="00FC7B14" w:rsidRDefault="004B506B" w:rsidP="004B506B">
            <w:pPr>
              <w:ind w:firstLine="567"/>
              <w:jc w:val="center"/>
              <w:rPr>
                <w:rFonts w:ascii="Sylfaen" w:hAnsi="Sylfaen" w:cs="Arial Armenian"/>
                <w:b/>
                <w:sz w:val="20"/>
                <w:szCs w:val="20"/>
                <w:lang w:val="hy-AM" w:eastAsia="en-US" w:bidi="ar-SA"/>
              </w:rPr>
            </w:pPr>
          </w:p>
        </w:tc>
        <w:tc>
          <w:tcPr>
            <w:tcW w:w="3042" w:type="dxa"/>
            <w:shd w:val="clear" w:color="auto" w:fill="auto"/>
          </w:tcPr>
          <w:p w:rsidR="004B506B" w:rsidRPr="00FC7B14" w:rsidRDefault="004B506B" w:rsidP="004B506B">
            <w:pPr>
              <w:ind w:firstLine="567"/>
              <w:jc w:val="center"/>
              <w:rPr>
                <w:rFonts w:ascii="Sylfaen" w:hAnsi="Sylfaen" w:cs="Arial Armenian"/>
                <w:b/>
                <w:sz w:val="20"/>
                <w:szCs w:val="20"/>
                <w:lang w:val="hy-AM" w:eastAsia="en-US" w:bidi="ar-SA"/>
              </w:rPr>
            </w:pPr>
          </w:p>
        </w:tc>
      </w:tr>
      <w:tr w:rsidR="004B506B" w:rsidRPr="00FC7B14" w:rsidTr="004B506B">
        <w:tblPrEx>
          <w:tblLook w:val="01E0" w:firstRow="1" w:lastRow="1" w:firstColumn="1" w:lastColumn="1" w:noHBand="0" w:noVBand="0"/>
        </w:tblPrEx>
        <w:tc>
          <w:tcPr>
            <w:tcW w:w="720" w:type="dxa"/>
            <w:vAlign w:val="center"/>
          </w:tcPr>
          <w:p w:rsidR="004B506B" w:rsidRPr="00FC7B14" w:rsidRDefault="004B506B" w:rsidP="004B506B">
            <w:pPr>
              <w:rPr>
                <w:rFonts w:ascii="Sylfaen" w:hAnsi="Sylfaen"/>
                <w:b/>
                <w:color w:val="000000"/>
                <w:sz w:val="20"/>
                <w:szCs w:val="20"/>
                <w:lang w:val="hy-AM" w:eastAsia="en-US" w:bidi="ar-SA"/>
              </w:rPr>
            </w:pPr>
          </w:p>
        </w:tc>
        <w:tc>
          <w:tcPr>
            <w:tcW w:w="1350" w:type="dxa"/>
            <w:vAlign w:val="center"/>
          </w:tcPr>
          <w:p w:rsidR="004B506B" w:rsidRPr="00FC7B14" w:rsidRDefault="004B506B" w:rsidP="004B506B">
            <w:pPr>
              <w:rPr>
                <w:rFonts w:ascii="Sylfaen" w:hAnsi="Sylfaen"/>
                <w:b/>
                <w:color w:val="000000"/>
                <w:sz w:val="20"/>
                <w:szCs w:val="20"/>
                <w:lang w:val="hy-AM" w:eastAsia="en-US" w:bidi="ar-SA"/>
              </w:rPr>
            </w:pPr>
          </w:p>
        </w:tc>
        <w:tc>
          <w:tcPr>
            <w:tcW w:w="1350" w:type="dxa"/>
            <w:vAlign w:val="center"/>
          </w:tcPr>
          <w:p w:rsidR="004B506B" w:rsidRPr="00FC7B14" w:rsidRDefault="004B506B" w:rsidP="004B506B">
            <w:pPr>
              <w:rPr>
                <w:rFonts w:ascii="Sylfaen" w:hAnsi="Sylfaen"/>
                <w:b/>
                <w:color w:val="000000"/>
                <w:sz w:val="20"/>
                <w:szCs w:val="20"/>
                <w:lang w:val="hy-AM" w:eastAsia="en-US" w:bidi="ar-SA"/>
              </w:rPr>
            </w:pPr>
          </w:p>
        </w:tc>
        <w:tc>
          <w:tcPr>
            <w:tcW w:w="2700" w:type="dxa"/>
            <w:shd w:val="clear" w:color="auto" w:fill="auto"/>
            <w:vAlign w:val="center"/>
          </w:tcPr>
          <w:p w:rsidR="004B506B" w:rsidRPr="00FC7B14" w:rsidRDefault="004B506B" w:rsidP="004B506B">
            <w:pPr>
              <w:ind w:firstLine="567"/>
              <w:jc w:val="center"/>
              <w:rPr>
                <w:rFonts w:ascii="Sylfaen" w:hAnsi="Sylfaen" w:cs="Arial Armenian"/>
                <w:b/>
                <w:sz w:val="20"/>
                <w:szCs w:val="20"/>
                <w:lang w:val="hy-AM" w:eastAsia="en-US" w:bidi="ar-SA"/>
              </w:rPr>
            </w:pPr>
          </w:p>
        </w:tc>
        <w:tc>
          <w:tcPr>
            <w:tcW w:w="3042" w:type="dxa"/>
            <w:shd w:val="clear" w:color="auto" w:fill="auto"/>
          </w:tcPr>
          <w:p w:rsidR="004B506B" w:rsidRPr="00FC7B14" w:rsidRDefault="004B506B" w:rsidP="004B506B">
            <w:pPr>
              <w:ind w:firstLine="567"/>
              <w:jc w:val="center"/>
              <w:rPr>
                <w:rFonts w:ascii="Sylfaen" w:hAnsi="Sylfaen" w:cs="Arial Armenian"/>
                <w:b/>
                <w:sz w:val="20"/>
                <w:szCs w:val="20"/>
                <w:lang w:val="hy-AM" w:eastAsia="en-US" w:bidi="ar-SA"/>
              </w:rPr>
            </w:pPr>
          </w:p>
        </w:tc>
      </w:tr>
    </w:tbl>
    <w:p w:rsidR="004B506B" w:rsidRPr="00FC7B14" w:rsidRDefault="004B506B" w:rsidP="004B506B">
      <w:pPr>
        <w:spacing w:line="276" w:lineRule="auto"/>
        <w:ind w:firstLine="426"/>
        <w:jc w:val="both"/>
        <w:rPr>
          <w:rFonts w:ascii="GHEA Grapalat" w:hAnsi="GHEA Grapalat" w:cs="Sylfaen"/>
          <w:b/>
          <w:sz w:val="20"/>
          <w:szCs w:val="20"/>
          <w:lang w:val="hy-AM" w:eastAsia="en-US" w:bidi="ar-SA"/>
        </w:rPr>
      </w:pPr>
    </w:p>
    <w:p w:rsidR="004B506B" w:rsidRPr="00FC7B14" w:rsidRDefault="004B506B" w:rsidP="004B506B">
      <w:pPr>
        <w:shd w:val="clear" w:color="auto" w:fill="FFFFFF"/>
        <w:ind w:left="46" w:hanging="46"/>
        <w:jc w:val="both"/>
        <w:rPr>
          <w:rFonts w:ascii="GHEA Grapalat" w:hAnsi="GHEA Grapalat"/>
          <w:b/>
          <w:color w:val="000000"/>
          <w:sz w:val="20"/>
          <w:szCs w:val="20"/>
          <w:lang w:val="hy-AM" w:eastAsia="en-US" w:bidi="ar-SA"/>
        </w:rPr>
      </w:pPr>
      <w:r w:rsidRPr="00FC7B14">
        <w:rPr>
          <w:rFonts w:ascii="GHEA Grapalat" w:hAnsi="GHEA Grapalat"/>
          <w:b/>
          <w:sz w:val="20"/>
          <w:szCs w:val="20"/>
          <w:lang w:val="hy-AM" w:eastAsia="en-US" w:bidi="ar-SA"/>
        </w:rPr>
        <w:t>Квалификация участника, наиболее отвечающего требованиям приглашения по критерию «Трудовые ресурсы», оценивается баллами «35» - лучшее предложение. Квалификация всех остальных участников оценивается по лучшему предложению.</w:t>
      </w:r>
      <w:r w:rsidRPr="00FC7B14">
        <w:rPr>
          <w:rFonts w:ascii="GHEA Grapalat" w:hAnsi="GHEA Grapalat"/>
          <w:b/>
          <w:color w:val="000000"/>
          <w:sz w:val="20"/>
          <w:szCs w:val="20"/>
          <w:lang w:val="hy-AM" w:eastAsia="en-US" w:bidi="ar-SA"/>
        </w:rPr>
        <w:t xml:space="preserve">                                      </w:t>
      </w:r>
    </w:p>
    <w:p w:rsidR="004B506B" w:rsidRPr="00FC7B14" w:rsidRDefault="004B506B" w:rsidP="004B506B">
      <w:pPr>
        <w:shd w:val="clear" w:color="auto" w:fill="FFFFFF"/>
        <w:ind w:left="709"/>
        <w:jc w:val="both"/>
        <w:rPr>
          <w:rFonts w:ascii="GHEA Grapalat" w:hAnsi="GHEA Grapalat"/>
          <w:b/>
          <w:color w:val="000000"/>
          <w:sz w:val="20"/>
          <w:szCs w:val="20"/>
          <w:lang w:val="hy-AM" w:eastAsia="en-US" w:bidi="ar-SA"/>
        </w:rPr>
      </w:pPr>
      <w:r w:rsidRPr="00FC7B14">
        <w:rPr>
          <w:rFonts w:ascii="GHEA Grapalat" w:hAnsi="GHEA Grapalat"/>
          <w:b/>
          <w:color w:val="000000"/>
          <w:sz w:val="20"/>
          <w:szCs w:val="20"/>
          <w:lang w:val="hy-AM" w:eastAsia="en-US" w:bidi="ar-SA"/>
        </w:rPr>
        <w:t>2. Критерий «Трудовые ресурсы»</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ценится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является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следующее:</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 xml:space="preserve">в порядке </w:t>
      </w:r>
      <w:r w:rsidRPr="00FC7B14">
        <w:rPr>
          <w:rFonts w:ascii="GHEA Grapalat" w:hAnsi="GHEA Grapalat"/>
          <w:b/>
          <w:color w:val="000000"/>
          <w:sz w:val="20"/>
          <w:szCs w:val="20"/>
          <w:lang w:val="af-ZA" w:eastAsia="en-US" w:bidi="ar-SA"/>
        </w:rPr>
        <w:t>.</w:t>
      </w:r>
    </w:p>
    <w:p w:rsidR="004B506B" w:rsidRPr="00FC7B14" w:rsidRDefault="004B506B" w:rsidP="004B506B">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 xml:space="preserve">а </w:t>
      </w:r>
      <w:r w:rsidRPr="00FC7B14">
        <w:rPr>
          <w:rFonts w:ascii="GHEA Grapalat" w:hAnsi="GHEA Grapalat" w:cs="Sylfaen"/>
          <w:b/>
          <w:sz w:val="20"/>
          <w:szCs w:val="20"/>
          <w:lang w:val="af-ZA" w:eastAsia="en-US" w:bidi="ar-SA"/>
        </w:rPr>
        <w:t xml:space="preserve">) </w:t>
      </w:r>
      <w:r w:rsidRPr="00FC7B14">
        <w:rPr>
          <w:rFonts w:ascii="GHEA Grapalat" w:hAnsi="GHEA Grapalat" w:cs="Sylfaen"/>
          <w:b/>
          <w:sz w:val="20"/>
          <w:szCs w:val="20"/>
          <w:lang w:val="hy-AM" w:eastAsia="en-US" w:bidi="ar-SA"/>
        </w:rPr>
        <w:t>в штате должно быть не менее 1 человека (инженера) со стажем работы по специальности не менее 2 лет.</w:t>
      </w:r>
    </w:p>
    <w:p w:rsidR="004B506B" w:rsidRPr="00FC7B14" w:rsidRDefault="004B506B" w:rsidP="004B506B">
      <w:pPr>
        <w:ind w:firstLine="567"/>
        <w:jc w:val="both"/>
        <w:rPr>
          <w:rFonts w:ascii="GHEA Grapalat" w:hAnsi="GHEA Grapalat" w:cs="Arial Armenian"/>
          <w:b/>
          <w:sz w:val="20"/>
          <w:szCs w:val="20"/>
          <w:lang w:val="hy-AM" w:eastAsia="x-none" w:bidi="ar-SA"/>
        </w:rPr>
      </w:pPr>
      <w:r w:rsidRPr="00FC7B14">
        <w:rPr>
          <w:rFonts w:ascii="GHEA Grapalat" w:hAnsi="GHEA Grapalat" w:cs="Arial Armenian"/>
          <w:b/>
          <w:sz w:val="20"/>
          <w:szCs w:val="20"/>
          <w:lang w:val="hy-AM" w:eastAsia="en-US" w:bidi="ar-SA"/>
        </w:rPr>
        <w:t xml:space="preserve">б </w:t>
      </w:r>
      <w:r w:rsidRPr="00FC7B14">
        <w:rPr>
          <w:rFonts w:ascii="GHEA Grapalat" w:hAnsi="GHEA Grapalat" w:cs="Arial Armenian"/>
          <w:b/>
          <w:sz w:val="20"/>
          <w:szCs w:val="20"/>
          <w:lang w:val="af-ZA" w:eastAsia="en-US" w:bidi="ar-SA"/>
        </w:rPr>
        <w:t xml:space="preserve">) </w:t>
      </w:r>
      <w:r w:rsidRPr="00FC7B14">
        <w:rPr>
          <w:rFonts w:ascii="GHEA Grapalat" w:hAnsi="GHEA Grapalat" w:cs="Arial Armenian"/>
          <w:b/>
          <w:sz w:val="20"/>
          <w:szCs w:val="20"/>
          <w:lang w:val="hy-AM" w:eastAsia="en-US" w:bidi="ar-SA"/>
        </w:rPr>
        <w:t xml:space="preserve">участник </w:t>
      </w:r>
      <w:r w:rsidRPr="00FC7B14">
        <w:rPr>
          <w:rFonts w:ascii="GHEA Grapalat" w:hAnsi="GHEA Grapalat" w:cs="Arial Armenian"/>
          <w:b/>
          <w:sz w:val="20"/>
          <w:szCs w:val="20"/>
          <w:lang w:val="hy-AM" w:eastAsia="x-none" w:bidi="ar-SA"/>
        </w:rPr>
        <w:t xml:space="preserve">представляет данные о персонале, предлагаемом для исполнения контракта, в качестве документа, обосновывающего квалификационные критерии, в следующей форме </w:t>
      </w:r>
      <w:r w:rsidRPr="00FC7B14">
        <w:rPr>
          <w:rFonts w:ascii="GHEA Grapalat" w:hAnsi="GHEA Grapalat" w:cs="Arial Armenian"/>
          <w:b/>
          <w:sz w:val="20"/>
          <w:szCs w:val="20"/>
          <w:lang w:val="hy-AM" w:bidi="ar-SA"/>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1559"/>
        <w:gridCol w:w="1843"/>
        <w:gridCol w:w="2409"/>
      </w:tblGrid>
      <w:tr w:rsidR="004B506B" w:rsidRPr="00FC7B14" w:rsidTr="004B506B">
        <w:tc>
          <w:tcPr>
            <w:tcW w:w="9180" w:type="dxa"/>
            <w:gridSpan w:val="5"/>
          </w:tcPr>
          <w:p w:rsidR="004B506B" w:rsidRPr="00FC7B14" w:rsidRDefault="004B506B" w:rsidP="004B506B">
            <w:pPr>
              <w:ind w:firstLine="567"/>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Базовый: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 штате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включены</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профессионалы</w:t>
            </w:r>
          </w:p>
        </w:tc>
      </w:tr>
      <w:tr w:rsidR="004B506B" w:rsidRPr="00FC7B14" w:rsidTr="004B506B">
        <w:tc>
          <w:tcPr>
            <w:tcW w:w="1668" w:type="dxa"/>
            <w:vMerge w:val="restart"/>
            <w:vAlign w:val="center"/>
          </w:tcPr>
          <w:p w:rsidR="004B506B" w:rsidRPr="00FC7B14" w:rsidRDefault="004B506B" w:rsidP="004B506B">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 xml:space="preserve">имя </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фамилия</w:t>
            </w:r>
          </w:p>
        </w:tc>
        <w:tc>
          <w:tcPr>
            <w:tcW w:w="1701" w:type="dxa"/>
            <w:vMerge w:val="restart"/>
            <w:vAlign w:val="center"/>
          </w:tcPr>
          <w:p w:rsidR="004B506B" w:rsidRPr="00FC7B14" w:rsidRDefault="004B506B" w:rsidP="004B506B">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квалификация</w:t>
            </w:r>
          </w:p>
        </w:tc>
        <w:tc>
          <w:tcPr>
            <w:tcW w:w="3402" w:type="dxa"/>
            <w:gridSpan w:val="2"/>
          </w:tcPr>
          <w:p w:rsidR="004B506B" w:rsidRPr="00FC7B14" w:rsidRDefault="004B506B" w:rsidP="004B506B">
            <w:pPr>
              <w:ind w:firstLine="567"/>
              <w:jc w:val="both"/>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работающий</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опыт</w:t>
            </w:r>
            <w:r w:rsidRPr="00FC7B14">
              <w:rPr>
                <w:rFonts w:ascii="GHEA Grapalat" w:hAnsi="GHEA Grapalat" w:cs="Arial"/>
                <w:b/>
                <w:sz w:val="20"/>
                <w:szCs w:val="20"/>
                <w:lang w:val="en-US" w:eastAsia="en-US" w:bidi="ar-SA"/>
              </w:rPr>
              <w:t xml:space="preserve"> </w:t>
            </w:r>
          </w:p>
        </w:tc>
        <w:tc>
          <w:tcPr>
            <w:tcW w:w="2409" w:type="dxa"/>
            <w:vMerge w:val="restart"/>
          </w:tcPr>
          <w:p w:rsidR="004B506B" w:rsidRPr="00FC7B14" w:rsidRDefault="004B506B" w:rsidP="004B506B">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имя работодателя</w:t>
            </w:r>
          </w:p>
        </w:tc>
      </w:tr>
      <w:tr w:rsidR="004B506B" w:rsidRPr="00FC7B14" w:rsidTr="004B506B">
        <w:tc>
          <w:tcPr>
            <w:tcW w:w="1668" w:type="dxa"/>
            <w:vMerge/>
          </w:tcPr>
          <w:p w:rsidR="004B506B" w:rsidRPr="00FC7B14" w:rsidRDefault="004B506B" w:rsidP="004B506B">
            <w:pPr>
              <w:ind w:firstLine="567"/>
              <w:jc w:val="both"/>
              <w:rPr>
                <w:rFonts w:ascii="GHEA Grapalat" w:hAnsi="GHEA Grapalat" w:cs="Arial Armenian"/>
                <w:b/>
                <w:sz w:val="20"/>
                <w:szCs w:val="20"/>
                <w:lang w:val="en-US" w:eastAsia="en-US" w:bidi="ar-SA"/>
              </w:rPr>
            </w:pPr>
          </w:p>
        </w:tc>
        <w:tc>
          <w:tcPr>
            <w:tcW w:w="1701" w:type="dxa"/>
            <w:vMerge/>
          </w:tcPr>
          <w:p w:rsidR="004B506B" w:rsidRPr="00FC7B14" w:rsidRDefault="004B506B" w:rsidP="004B506B">
            <w:pPr>
              <w:ind w:firstLine="567"/>
              <w:jc w:val="both"/>
              <w:rPr>
                <w:rFonts w:ascii="GHEA Grapalat" w:hAnsi="GHEA Grapalat" w:cs="Arial Armenian"/>
                <w:b/>
                <w:sz w:val="20"/>
                <w:szCs w:val="20"/>
                <w:lang w:val="en-US" w:eastAsia="en-US" w:bidi="ar-SA"/>
              </w:rPr>
            </w:pPr>
          </w:p>
        </w:tc>
        <w:tc>
          <w:tcPr>
            <w:tcW w:w="1559" w:type="dxa"/>
          </w:tcPr>
          <w:p w:rsidR="004B506B" w:rsidRPr="00FC7B14" w:rsidRDefault="004B506B" w:rsidP="004B506B">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период</w:t>
            </w:r>
          </w:p>
        </w:tc>
        <w:tc>
          <w:tcPr>
            <w:tcW w:w="1843" w:type="dxa"/>
            <w:vAlign w:val="center"/>
          </w:tcPr>
          <w:p w:rsidR="004B506B" w:rsidRPr="00FC7B14" w:rsidRDefault="004B506B" w:rsidP="004B506B">
            <w:pPr>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активность</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поле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и:</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сделанный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работа</w:t>
            </w:r>
          </w:p>
        </w:tc>
        <w:tc>
          <w:tcPr>
            <w:tcW w:w="2409" w:type="dxa"/>
            <w:vMerge/>
          </w:tcPr>
          <w:p w:rsidR="004B506B" w:rsidRPr="00FC7B14" w:rsidRDefault="004B506B" w:rsidP="004B506B">
            <w:pPr>
              <w:ind w:firstLine="567"/>
              <w:jc w:val="both"/>
              <w:rPr>
                <w:rFonts w:ascii="GHEA Grapalat" w:hAnsi="GHEA Grapalat" w:cs="Arial Armenian"/>
                <w:b/>
                <w:sz w:val="20"/>
                <w:szCs w:val="20"/>
                <w:lang w:eastAsia="en-US" w:bidi="ar-SA"/>
              </w:rPr>
            </w:pPr>
          </w:p>
        </w:tc>
      </w:tr>
      <w:tr w:rsidR="004B506B" w:rsidRPr="00FC7B14" w:rsidTr="004B506B">
        <w:tc>
          <w:tcPr>
            <w:tcW w:w="1668" w:type="dxa"/>
            <w:vAlign w:val="center"/>
          </w:tcPr>
          <w:p w:rsidR="004B506B" w:rsidRPr="00FC7B14" w:rsidRDefault="004B506B" w:rsidP="004B506B">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1</w:t>
            </w:r>
          </w:p>
        </w:tc>
        <w:tc>
          <w:tcPr>
            <w:tcW w:w="1701" w:type="dxa"/>
            <w:vAlign w:val="center"/>
          </w:tcPr>
          <w:p w:rsidR="004B506B" w:rsidRPr="00FC7B14" w:rsidRDefault="004B506B" w:rsidP="004B506B">
            <w:pPr>
              <w:ind w:left="207"/>
              <w:jc w:val="center"/>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2</w:t>
            </w:r>
          </w:p>
        </w:tc>
        <w:tc>
          <w:tcPr>
            <w:tcW w:w="1559" w:type="dxa"/>
            <w:vAlign w:val="center"/>
          </w:tcPr>
          <w:p w:rsidR="004B506B" w:rsidRPr="00FC7B14" w:rsidRDefault="004B506B" w:rsidP="004B506B">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3</w:t>
            </w:r>
          </w:p>
        </w:tc>
        <w:tc>
          <w:tcPr>
            <w:tcW w:w="1843" w:type="dxa"/>
            <w:vAlign w:val="center"/>
          </w:tcPr>
          <w:p w:rsidR="004B506B" w:rsidRPr="00FC7B14" w:rsidRDefault="004B506B" w:rsidP="004B506B">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4</w:t>
            </w:r>
          </w:p>
        </w:tc>
        <w:tc>
          <w:tcPr>
            <w:tcW w:w="2409" w:type="dxa"/>
            <w:vAlign w:val="center"/>
          </w:tcPr>
          <w:p w:rsidR="004B506B" w:rsidRPr="00FC7B14" w:rsidRDefault="004B506B" w:rsidP="004B506B">
            <w:pPr>
              <w:ind w:firstLine="567"/>
              <w:rPr>
                <w:rFonts w:ascii="GHEA Grapalat" w:hAnsi="GHEA Grapalat" w:cs="Arial Armenian"/>
                <w:b/>
                <w:sz w:val="20"/>
                <w:szCs w:val="20"/>
                <w:lang w:val="en-US" w:eastAsia="en-US" w:bidi="ar-SA"/>
              </w:rPr>
            </w:pPr>
            <w:r>
              <w:rPr>
                <w:rFonts w:ascii="GHEA Grapalat" w:hAnsi="GHEA Grapalat" w:cs="Arial Armenian"/>
                <w:b/>
                <w:sz w:val="20"/>
                <w:szCs w:val="20"/>
                <w:lang w:val="en-US" w:eastAsia="en-US" w:bidi="ar-SA"/>
              </w:rPr>
              <w:t xml:space="preserve">5 </w:t>
            </w:r>
          </w:p>
        </w:tc>
      </w:tr>
      <w:tr w:rsidR="004B506B" w:rsidRPr="00FC7B14" w:rsidTr="004B506B">
        <w:tc>
          <w:tcPr>
            <w:tcW w:w="1668" w:type="dxa"/>
            <w:vAlign w:val="center"/>
          </w:tcPr>
          <w:p w:rsidR="004B506B" w:rsidRPr="00FC7B14" w:rsidRDefault="004B506B" w:rsidP="004B506B">
            <w:pPr>
              <w:ind w:firstLine="567"/>
              <w:rPr>
                <w:rFonts w:ascii="GHEA Grapalat" w:hAnsi="GHEA Grapalat" w:cs="Arial Armenian"/>
                <w:b/>
                <w:sz w:val="20"/>
                <w:szCs w:val="20"/>
                <w:lang w:val="en-US" w:eastAsia="en-US" w:bidi="ar-SA"/>
              </w:rPr>
            </w:pPr>
          </w:p>
        </w:tc>
        <w:tc>
          <w:tcPr>
            <w:tcW w:w="1701" w:type="dxa"/>
            <w:vAlign w:val="center"/>
          </w:tcPr>
          <w:p w:rsidR="004B506B" w:rsidRPr="00FC7B14" w:rsidRDefault="004B506B" w:rsidP="004B506B">
            <w:pPr>
              <w:jc w:val="center"/>
              <w:rPr>
                <w:rFonts w:ascii="GHEA Grapalat" w:hAnsi="GHEA Grapalat" w:cs="Arial Armenian"/>
                <w:b/>
                <w:sz w:val="20"/>
                <w:szCs w:val="20"/>
                <w:highlight w:val="yellow"/>
                <w:lang w:val="hy-AM" w:eastAsia="en-US" w:bidi="ar-SA"/>
              </w:rPr>
            </w:pPr>
          </w:p>
        </w:tc>
        <w:tc>
          <w:tcPr>
            <w:tcW w:w="1559" w:type="dxa"/>
            <w:vAlign w:val="center"/>
          </w:tcPr>
          <w:p w:rsidR="004B506B" w:rsidRPr="00FC7B14" w:rsidRDefault="004B506B" w:rsidP="004B506B">
            <w:pPr>
              <w:jc w:val="center"/>
              <w:rPr>
                <w:rFonts w:ascii="GHEA Grapalat" w:hAnsi="GHEA Grapalat" w:cs="Arial Armenian"/>
                <w:b/>
                <w:sz w:val="20"/>
                <w:szCs w:val="20"/>
                <w:highlight w:val="yellow"/>
                <w:lang w:val="hy-AM" w:eastAsia="x-none" w:bidi="ar-SA"/>
              </w:rPr>
            </w:pPr>
          </w:p>
        </w:tc>
        <w:tc>
          <w:tcPr>
            <w:tcW w:w="1843" w:type="dxa"/>
            <w:vAlign w:val="center"/>
          </w:tcPr>
          <w:p w:rsidR="004B506B" w:rsidRPr="00FC7B14" w:rsidRDefault="004B506B" w:rsidP="004B506B">
            <w:pPr>
              <w:jc w:val="center"/>
              <w:rPr>
                <w:rFonts w:ascii="GHEA Grapalat" w:hAnsi="GHEA Grapalat" w:cs="Arial Armenian"/>
                <w:b/>
                <w:sz w:val="20"/>
                <w:szCs w:val="20"/>
                <w:highlight w:val="yellow"/>
                <w:lang w:val="hy-AM" w:eastAsia="x-none" w:bidi="ar-SA"/>
              </w:rPr>
            </w:pPr>
          </w:p>
        </w:tc>
        <w:tc>
          <w:tcPr>
            <w:tcW w:w="2409" w:type="dxa"/>
          </w:tcPr>
          <w:p w:rsidR="004B506B" w:rsidRPr="00FC7B14" w:rsidRDefault="004B506B" w:rsidP="004B506B">
            <w:pPr>
              <w:ind w:firstLine="567"/>
              <w:jc w:val="both"/>
              <w:rPr>
                <w:rFonts w:ascii="GHEA Grapalat" w:hAnsi="GHEA Grapalat" w:cs="Arial Armenian"/>
                <w:b/>
                <w:sz w:val="20"/>
                <w:szCs w:val="20"/>
                <w:lang w:val="hy-AM" w:eastAsia="en-US" w:bidi="ar-SA"/>
              </w:rPr>
            </w:pPr>
          </w:p>
        </w:tc>
      </w:tr>
    </w:tbl>
    <w:p w:rsidR="004B506B" w:rsidRPr="00FC7B14" w:rsidRDefault="004B506B" w:rsidP="004B506B">
      <w:pPr>
        <w:jc w:val="both"/>
        <w:rPr>
          <w:rFonts w:ascii="GHEA Grapalat" w:hAnsi="GHEA Grapalat"/>
          <w:b/>
          <w:sz w:val="20"/>
          <w:szCs w:val="20"/>
          <w:lang w:val="hy-AM" w:eastAsia="en-US" w:bidi="ar-SA"/>
        </w:rPr>
      </w:pPr>
      <w:r w:rsidRPr="00FC7B14">
        <w:rPr>
          <w:rFonts w:ascii="GHEA Grapalat" w:hAnsi="GHEA Grapalat" w:cs="Sylfaen"/>
          <w:b/>
          <w:sz w:val="20"/>
          <w:szCs w:val="20"/>
          <w:lang w:val="hy-AM" w:eastAsia="en-US" w:bidi="ar-SA"/>
        </w:rPr>
        <w:t>С</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котором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работающий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ресурсов</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доступность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оправдывать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Участник </w:t>
      </w:r>
      <w:r w:rsidRPr="00FC7B14">
        <w:rPr>
          <w:rFonts w:ascii="GHEA Grapalat" w:hAnsi="GHEA Grapalat" w:cs="Arial"/>
          <w:b/>
          <w:sz w:val="20"/>
          <w:szCs w:val="20"/>
          <w:lang w:val="hy-AM" w:eastAsia="en-US" w:bidi="ar-SA"/>
        </w:rPr>
        <w:t xml:space="preserve">М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Представляет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является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номинирован</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штате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вовлеченный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Часть </w:t>
      </w:r>
      <w:r w:rsidRPr="00FC7B14">
        <w:rPr>
          <w:rFonts w:ascii="GHEA Grapalat" w:hAnsi="GHEA Grapalat" w:cs="Arial"/>
          <w:b/>
          <w:sz w:val="20"/>
          <w:szCs w:val="20"/>
          <w:lang w:val="hy-AM" w:eastAsia="en-US" w:bidi="ar-SA"/>
        </w:rPr>
        <w:softHyphen/>
      </w:r>
      <w:r w:rsidRPr="00FC7B14">
        <w:rPr>
          <w:rFonts w:ascii="GHEA Grapalat" w:hAnsi="GHEA Grapalat" w:cs="Sylfaen"/>
          <w:b/>
          <w:sz w:val="20"/>
          <w:szCs w:val="20"/>
          <w:lang w:val="hy-AM" w:eastAsia="en-US" w:bidi="ar-SA"/>
        </w:rPr>
        <w:t>истории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одобренный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на письме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соглашение </w:t>
      </w:r>
      <w:r w:rsidRPr="00FC7B14">
        <w:rPr>
          <w:rFonts w:ascii="GHEA Grapalat" w:hAnsi="GHEA Grapalat" w:cs="Arial"/>
          <w:b/>
          <w:sz w:val="20"/>
          <w:szCs w:val="20"/>
          <w:lang w:val="hy-AM" w:eastAsia="en-US" w:bidi="ar-SA"/>
        </w:rPr>
        <w:t xml:space="preserve">, подлежащее </w:t>
      </w:r>
      <w:r w:rsidRPr="00FC7B14">
        <w:rPr>
          <w:rFonts w:ascii="GHEA Grapalat" w:hAnsi="GHEA Grapalat" w:cs="Sylfaen"/>
          <w:b/>
          <w:sz w:val="20"/>
          <w:szCs w:val="20"/>
          <w:lang w:val="hy-AM" w:eastAsia="en-US" w:bidi="ar-SA"/>
        </w:rPr>
        <w:t>реализации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работах</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последний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Быть втянутым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о том, </w:t>
      </w:r>
      <w:r w:rsidRPr="00FC7B14">
        <w:rPr>
          <w:rFonts w:ascii="GHEA Grapalat" w:hAnsi="GHEA Grapalat" w:cs="Arial"/>
          <w:b/>
          <w:sz w:val="20"/>
          <w:szCs w:val="20"/>
          <w:lang w:val="hy-AM" w:eastAsia="en-US" w:bidi="ar-SA"/>
        </w:rPr>
        <w:t xml:space="preserve">как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также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специалист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паспорт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квалификация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сертификатор</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документы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диплом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аттестат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и т.п.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копии </w:t>
      </w:r>
      <w:r w:rsidRPr="00FC7B14">
        <w:rPr>
          <w:rFonts w:ascii="GHEA Grapalat" w:hAnsi="GHEA Grapalat" w:cs="Arial"/>
          <w:b/>
          <w:sz w:val="20"/>
          <w:szCs w:val="20"/>
          <w:lang w:val="hy-AM" w:eastAsia="en-US" w:bidi="ar-SA"/>
        </w:rPr>
        <w:t>.</w:t>
      </w:r>
      <w:r w:rsidRPr="00FC7B14">
        <w:rPr>
          <w:rFonts w:ascii="GHEA Grapalat" w:hAnsi="GHEA Grapalat"/>
          <w:b/>
          <w:sz w:val="20"/>
          <w:szCs w:val="20"/>
          <w:lang w:val="hy-AM" w:eastAsia="en-US" w:bidi="ar-SA"/>
        </w:rPr>
        <w:t xml:space="preserve"> </w:t>
      </w:r>
    </w:p>
    <w:p w:rsidR="004B506B" w:rsidRPr="00FC7B14" w:rsidRDefault="004B506B" w:rsidP="004B506B">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В случае если в представленных участником документах, соответствующих неценовым условиям, зафиксированы несоответствия требованиям приглашения, комиссия приостанавливает заседание на один рабочий день, о чем секретарь комиссии информирует об этом участника через систему на в тот же день, предложив исправить несоответствие до окончания срока приостановки.</w:t>
      </w:r>
    </w:p>
    <w:p w:rsidR="004B506B" w:rsidRPr="00FC7B14" w:rsidRDefault="004B506B" w:rsidP="004B506B">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w:t>
      </w:r>
      <w:r w:rsidRPr="00FC7B14">
        <w:rPr>
          <w:rFonts w:ascii="GHEA Grapalat" w:hAnsi="GHEA Grapalat" w:cs="Sylfaen"/>
          <w:b/>
          <w:sz w:val="20"/>
          <w:szCs w:val="20"/>
          <w:lang w:val="hy-AM" w:eastAsia="en-US" w:bidi="ar-SA"/>
        </w:rPr>
        <w:t>общий балл участника.</w:t>
      </w:r>
    </w:p>
    <w:p w:rsidR="004B506B" w:rsidRPr="00FC7B14" w:rsidRDefault="004B506B" w:rsidP="004B506B">
      <w:pPr>
        <w:spacing w:line="276" w:lineRule="auto"/>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Отсутствие неценовых условий в заявке, поданной участником, является основанием для отклонения заявки.</w:t>
      </w:r>
    </w:p>
    <w:p w:rsidR="004B506B" w:rsidRPr="00FC7B14" w:rsidRDefault="004B506B" w:rsidP="004B506B">
      <w:pPr>
        <w:ind w:firstLine="567"/>
        <w:jc w:val="both"/>
        <w:rPr>
          <w:rFonts w:ascii="GHEA Grapalat" w:hAnsi="GHEA Grapalat" w:cs="Arial"/>
          <w:b/>
          <w:sz w:val="20"/>
          <w:szCs w:val="20"/>
          <w:lang w:val="hy-AM" w:eastAsia="en-US" w:bidi="ar-SA"/>
        </w:rPr>
      </w:pPr>
    </w:p>
    <w:p w:rsidR="004B506B" w:rsidRPr="00FC7B14" w:rsidRDefault="004B506B" w:rsidP="004B506B">
      <w:pPr>
        <w:spacing w:line="276" w:lineRule="auto"/>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Критерии оценки заявок.</w:t>
      </w:r>
    </w:p>
    <w:tbl>
      <w:tblPr>
        <w:tblStyle w:val="TableGrid1"/>
        <w:tblW w:w="0" w:type="auto"/>
        <w:tblInd w:w="991" w:type="dxa"/>
        <w:tblLayout w:type="fixed"/>
        <w:tblLook w:val="04A0" w:firstRow="1" w:lastRow="0" w:firstColumn="1" w:lastColumn="0" w:noHBand="0" w:noVBand="1"/>
      </w:tblPr>
      <w:tblGrid>
        <w:gridCol w:w="4815"/>
        <w:gridCol w:w="2977"/>
      </w:tblGrid>
      <w:tr w:rsidR="004B506B" w:rsidRPr="00FC7B14" w:rsidTr="004B506B">
        <w:trPr>
          <w:trHeight w:val="424"/>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Критерии оценки</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Максимальный балл</w:t>
            </w:r>
          </w:p>
        </w:tc>
      </w:tr>
      <w:tr w:rsidR="004B506B" w:rsidRPr="00FC7B14" w:rsidTr="004B506B">
        <w:trPr>
          <w:trHeight w:val="133"/>
        </w:trPr>
        <w:tc>
          <w:tcPr>
            <w:tcW w:w="4815" w:type="dxa"/>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w:t>
            </w:r>
          </w:p>
        </w:tc>
        <w:tc>
          <w:tcPr>
            <w:tcW w:w="2977" w:type="dxa"/>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2</w:t>
            </w:r>
          </w:p>
        </w:tc>
      </w:tr>
      <w:tr w:rsidR="004B506B" w:rsidRPr="00FC7B14" w:rsidTr="004B506B">
        <w:trPr>
          <w:trHeight w:val="321"/>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Профессиональный опыт</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4B506B" w:rsidRPr="00FC7B14" w:rsidTr="004B506B">
        <w:trPr>
          <w:trHeight w:val="305"/>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Рабочие ресурсы</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4B506B" w:rsidRPr="00FC7B14" w:rsidTr="004B506B">
        <w:trPr>
          <w:trHeight w:val="277"/>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Ценовое условие</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30</w:t>
            </w:r>
          </w:p>
        </w:tc>
      </w:tr>
      <w:tr w:rsidR="004B506B" w:rsidRPr="00FC7B14" w:rsidTr="004B506B">
        <w:trPr>
          <w:trHeight w:val="267"/>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Вот и все</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100</w:t>
            </w:r>
          </w:p>
        </w:tc>
      </w:tr>
    </w:tbl>
    <w:p w:rsidR="004B506B" w:rsidRPr="00FC7B14" w:rsidRDefault="004B506B" w:rsidP="004B506B">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lastRenderedPageBreak/>
        <w:t xml:space="preserve">    </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Заявки участников оцениваются в следующем порядке: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1) финансовое предложение участника, подавшего самое низкое ценовое предложение, оценивается в тридцать баллов, а баллы, присуждаемые финансовым предложениям других участников, рассчитываются по следующей формуле: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ГМ = НГ х 30/ГГ,</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присвоенная ставке.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NG – минимальная цена,</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GG – цена, предлагаемая оцениваемым участником,</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2) оценка, выставляемая каждому технически удовлетворительному участнику, рассчитывается по следующей формуле: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МГ = ГМ + ТА</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MG — оценка, выставленная участнику,</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указанная в ставке участника торгов,</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TA – это балл, присвоенный техническому предложению участника.</w:t>
      </w:r>
    </w:p>
    <w:p w:rsidR="00FE2CCB" w:rsidRPr="004B506B" w:rsidRDefault="004B506B" w:rsidP="004B506B">
      <w:pPr>
        <w:shd w:val="clear" w:color="auto" w:fill="FFFFFF"/>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Участник с наивысшей оценкой (MG) признается выбранным участником.</w:t>
      </w:r>
    </w:p>
    <w:p w:rsidR="00BD2C67" w:rsidRPr="001115E9" w:rsidRDefault="00BD2C67" w:rsidP="004B506B">
      <w:pPr>
        <w:widowControl w:val="0"/>
        <w:spacing w:after="160"/>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4B506B">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 xml:space="preserve">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4B506B" w:rsidRDefault="00096865" w:rsidP="004B506B">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4B506B">
      <w:pPr>
        <w:pStyle w:val="23"/>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4B506B">
        <w:rPr>
          <w:rFonts w:ascii="GHEA Grapalat" w:hAnsi="GHEA Grapalat"/>
          <w:sz w:val="24"/>
          <w:szCs w:val="24"/>
        </w:rPr>
        <w:t xml:space="preserve">Заявки на процедуру необходимо подать в комиссию по адресу </w:t>
      </w:r>
      <w:r w:rsidR="004B506B" w:rsidRPr="00F46439">
        <w:rPr>
          <w:rFonts w:ascii="GHEA Grapalat" w:hAnsi="GHEA Grapalat"/>
          <w:b/>
          <w:sz w:val="24"/>
          <w:szCs w:val="24"/>
          <w:lang w:bidi="ar-SA"/>
        </w:rPr>
        <w:t>Котайкский марз, Гарни, Шаумян 4</w:t>
      </w:r>
      <w:r w:rsidR="004B506B">
        <w:rPr>
          <w:rFonts w:ascii="GHEA Grapalat" w:hAnsi="GHEA Grapalat"/>
          <w:sz w:val="24"/>
          <w:szCs w:val="24"/>
        </w:rPr>
        <w:t xml:space="preserve">  не позднее, чем не позднее, </w:t>
      </w:r>
      <w:r w:rsidR="00F844A3">
        <w:rPr>
          <w:rFonts w:ascii="GHEA Grapalat" w:hAnsi="GHEA Grapalat"/>
          <w:b/>
          <w:sz w:val="24"/>
          <w:szCs w:val="24"/>
        </w:rPr>
        <w:t>чем 12:00 часов 1</w:t>
      </w:r>
      <w:r w:rsidR="00F844A3" w:rsidRPr="00F844A3">
        <w:rPr>
          <w:rFonts w:ascii="GHEA Grapalat" w:hAnsi="GHEA Grapalat"/>
          <w:b/>
          <w:sz w:val="24"/>
          <w:szCs w:val="24"/>
        </w:rPr>
        <w:t>1</w:t>
      </w:r>
      <w:r w:rsidR="004B506B" w:rsidRPr="005B72F2">
        <w:rPr>
          <w:rFonts w:ascii="GHEA Grapalat" w:hAnsi="GHEA Grapalat"/>
          <w:b/>
          <w:sz w:val="24"/>
          <w:szCs w:val="24"/>
        </w:rPr>
        <w:t>-го дня</w:t>
      </w:r>
      <w:r w:rsidR="004B506B">
        <w:rPr>
          <w:rFonts w:ascii="GHEA Grapalat" w:hAnsi="GHEA Grapalat"/>
          <w:sz w:val="24"/>
          <w:szCs w:val="24"/>
        </w:rPr>
        <w:t xml:space="preserve"> с даты опубликования в бюллетене объявления и приглашения на настоящую процедуру. </w:t>
      </w:r>
      <w:r>
        <w:rPr>
          <w:rFonts w:ascii="GHEA Grapalat" w:hAnsi="GHEA Grapalat"/>
          <w:sz w:val="24"/>
          <w:szCs w:val="24"/>
        </w:rPr>
        <w:t xml:space="preserve"> </w:t>
      </w:r>
    </w:p>
    <w:p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06E47" w:rsidRPr="00F508E5">
        <w:rPr>
          <w:rFonts w:ascii="GHEA Grapalat" w:hAnsi="GHEA Grapalat"/>
          <w:b/>
          <w:sz w:val="24"/>
          <w:szCs w:val="24"/>
          <w:u w:val="single"/>
          <w:lang w:bidi="ar-SA"/>
        </w:rPr>
        <w:t>Р. Асатрян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vertAlign w:val="superscrip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706E47" w:rsidRPr="00244884" w:rsidRDefault="00706E47" w:rsidP="00706E47">
      <w:pPr>
        <w:pStyle w:val="norm"/>
        <w:widowControl w:val="0"/>
        <w:tabs>
          <w:tab w:val="left" w:pos="1134"/>
        </w:tabs>
        <w:spacing w:after="160" w:line="240" w:lineRule="auto"/>
        <w:ind w:firstLine="284"/>
        <w:rPr>
          <w:rFonts w:ascii="GHEA Grapalat" w:hAnsi="GHEA Grapalat"/>
          <w:b/>
        </w:rPr>
      </w:pPr>
      <w:r w:rsidRPr="00244884">
        <w:rPr>
          <w:rFonts w:ascii="GHEA Grapalat" w:hAnsi="GHEA Grapalat"/>
          <w:b/>
        </w:rPr>
        <w:t xml:space="preserve">2) ранее заключенный аналогичный договор </w:t>
      </w:r>
      <w:r w:rsidRPr="00244884">
        <w:rPr>
          <w:rFonts w:ascii="GHEA Grapalat" w:hAnsi="GHEA Grapalat" w:cs="Sylfaen"/>
          <w:b/>
        </w:rPr>
        <w:t>և</w:t>
      </w:r>
      <w:r w:rsidRPr="00244884">
        <w:rPr>
          <w:rFonts w:ascii="GHEA Grapalat" w:hAnsi="GHEA Grapalat"/>
          <w:b/>
        </w:rPr>
        <w:t xml:space="preserve"> другие документы согласно приложению N 1.1;</w:t>
      </w:r>
    </w:p>
    <w:p w:rsidR="00706E47" w:rsidRPr="00706E47" w:rsidRDefault="00706E47" w:rsidP="00706E47">
      <w:pPr>
        <w:pStyle w:val="norm"/>
        <w:widowControl w:val="0"/>
        <w:tabs>
          <w:tab w:val="left" w:pos="1134"/>
        </w:tabs>
        <w:spacing w:after="160" w:line="240" w:lineRule="auto"/>
        <w:ind w:firstLine="284"/>
        <w:rPr>
          <w:rFonts w:ascii="GHEA Grapalat" w:hAnsi="GHEA Grapalat"/>
          <w:b/>
        </w:rPr>
      </w:pPr>
      <w:r w:rsidRPr="00244884">
        <w:rPr>
          <w:rFonts w:ascii="GHEA Grapalat" w:hAnsi="GHEA Grapalat"/>
          <w:b/>
        </w:rPr>
        <w:t>3) трудовые ресурсы согласно приложению N 1.2;</w:t>
      </w:r>
    </w:p>
    <w:p w:rsidR="00B67CCD" w:rsidRPr="009044F1" w:rsidRDefault="00706E47"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06E47"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06E47"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Pr>
          <w:rFonts w:ascii="GHEA Grapalat" w:hAnsi="GHEA Grapalat" w:cs="Sylfaen"/>
          <w:sz w:val="24"/>
          <w:szCs w:val="24"/>
        </w:rPr>
        <w:lastRenderedPageBreak/>
        <w:t>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706E47">
      <w:pPr>
        <w:widowControl w:val="0"/>
        <w:spacing w:after="160"/>
        <w:ind w:right="565"/>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225E0" w:rsidRPr="00706E47" w:rsidRDefault="00220C7C" w:rsidP="00706E47">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706E47" w:rsidRPr="00AD29CE" w:rsidRDefault="00FD2748" w:rsidP="00706E47">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706E47" w:rsidRPr="00AD29CE">
        <w:rPr>
          <w:rFonts w:ascii="GHEA Grapalat" w:hAnsi="GHEA Grapalat"/>
          <w:sz w:val="24"/>
          <w:szCs w:val="24"/>
        </w:rPr>
        <w:t xml:space="preserve">Вскрытие заявок произойдет </w:t>
      </w:r>
      <w:r w:rsidR="00706E47" w:rsidRPr="002B605C">
        <w:rPr>
          <w:rFonts w:ascii="GHEA Grapalat" w:hAnsi="GHEA Grapalat"/>
          <w:sz w:val="24"/>
          <w:szCs w:val="24"/>
        </w:rPr>
        <w:t>заседании комиссии по вскрытию заявок</w:t>
      </w:r>
      <w:r w:rsidR="00706E47">
        <w:rPr>
          <w:rFonts w:ascii="GHEA Grapalat" w:hAnsi="GHEA Grapalat"/>
          <w:sz w:val="24"/>
          <w:szCs w:val="24"/>
        </w:rPr>
        <w:t xml:space="preserve"> на </w:t>
      </w:r>
      <w:r w:rsidR="00F844A3">
        <w:rPr>
          <w:rFonts w:ascii="GHEA Grapalat" w:hAnsi="GHEA Grapalat"/>
          <w:b/>
          <w:sz w:val="24"/>
          <w:szCs w:val="24"/>
        </w:rPr>
        <w:t>11</w:t>
      </w:r>
      <w:r w:rsidR="00706E47" w:rsidRPr="00715E02">
        <w:rPr>
          <w:rFonts w:ascii="GHEA Grapalat" w:hAnsi="GHEA Grapalat"/>
          <w:b/>
          <w:sz w:val="24"/>
          <w:szCs w:val="24"/>
        </w:rPr>
        <w:t>-ый день в 12:00</w:t>
      </w:r>
      <w:r w:rsidR="00706E47" w:rsidRPr="00AD29CE">
        <w:rPr>
          <w:rFonts w:ascii="GHEA Grapalat" w:hAnsi="GHEA Grapalat"/>
          <w:sz w:val="24"/>
          <w:szCs w:val="24"/>
        </w:rPr>
        <w:t xml:space="preserve"> со дня опубликования </w:t>
      </w:r>
      <w:r w:rsidR="00706E47">
        <w:rPr>
          <w:rFonts w:ascii="GHEA Grapalat" w:hAnsi="GHEA Grapalat"/>
          <w:sz w:val="24"/>
          <w:szCs w:val="24"/>
        </w:rPr>
        <w:t>бюллетене</w:t>
      </w:r>
      <w:r w:rsidR="00706E47" w:rsidRPr="00AD29CE">
        <w:rPr>
          <w:rFonts w:ascii="GHEA Grapalat" w:hAnsi="GHEA Grapalat"/>
          <w:sz w:val="24"/>
          <w:szCs w:val="24"/>
        </w:rPr>
        <w:t xml:space="preserve"> объявления и приглашения на настоящую процедуру. </w:t>
      </w:r>
    </w:p>
    <w:p w:rsidR="00A9098A" w:rsidRPr="00706E47" w:rsidRDefault="00A9098A" w:rsidP="00706E47">
      <w:pPr>
        <w:pStyle w:val="23"/>
        <w:widowControl w:val="0"/>
        <w:tabs>
          <w:tab w:val="left" w:pos="1134"/>
        </w:tabs>
        <w:spacing w:after="160" w:line="240" w:lineRule="auto"/>
        <w:ind w:firstLine="567"/>
        <w:rPr>
          <w:rFonts w:ascii="GHEA Grapalat" w:hAnsi="GHEA Grapalat"/>
          <w:sz w:val="24"/>
          <w:szCs w:val="24"/>
        </w:rPr>
      </w:pPr>
      <w:r w:rsidRPr="00706E47">
        <w:rPr>
          <w:rFonts w:ascii="GHEA Grapalat" w:hAnsi="GHEA Grapalat"/>
          <w:sz w:val="24"/>
          <w:szCs w:val="24"/>
        </w:rPr>
        <w:t>На заседании по вскрытию</w:t>
      </w:r>
      <w:r w:rsidR="00A92760" w:rsidRPr="00706E47">
        <w:rPr>
          <w:rFonts w:ascii="GHEA Grapalat" w:hAnsi="GHEA Grapalat"/>
          <w:sz w:val="24"/>
          <w:szCs w:val="24"/>
        </w:rPr>
        <w:t xml:space="preserve"> и оценке</w:t>
      </w:r>
      <w:r w:rsidRPr="00706E47">
        <w:rPr>
          <w:rFonts w:ascii="GHEA Grapalat" w:hAnsi="GHEA Grapalat"/>
          <w:sz w:val="24"/>
          <w:szCs w:val="24"/>
        </w:rPr>
        <w:t xml:space="preserve"> заявок:</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предложения подавших заявки участников, принимая за основание </w:t>
      </w:r>
      <w:r>
        <w:rPr>
          <w:rFonts w:ascii="GHEA Grapalat" w:hAnsi="GHEA Grapalat"/>
        </w:rPr>
        <w:lastRenderedPageBreak/>
        <w:t>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706E47" w:rsidRDefault="00FD2748" w:rsidP="00706E47">
      <w:pPr>
        <w:pStyle w:val="a3"/>
        <w:widowControl w:val="0"/>
        <w:tabs>
          <w:tab w:val="left" w:pos="1134"/>
        </w:tabs>
        <w:spacing w:after="160" w:line="240" w:lineRule="auto"/>
        <w:ind w:firstLine="567"/>
        <w:rPr>
          <w:rFonts w:ascii="GHEA Grapalat" w:hAnsi="GHEA Grapalat" w:cs="Sylfaen"/>
          <w:b/>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06E47" w:rsidRPr="00675D8D">
        <w:rPr>
          <w:rFonts w:ascii="GHEA Grapalat" w:hAnsi="GHEA Grapalat"/>
          <w:b/>
          <w:i w:val="0"/>
          <w:sz w:val="24"/>
          <w:szCs w:val="24"/>
        </w:rPr>
        <w:t>по курсу, установленному Центральным банком того дня</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lastRenderedPageBreak/>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w:t>
      </w:r>
      <w:r w:rsidR="005D7FA6" w:rsidRPr="005D7FA6">
        <w:rPr>
          <w:rFonts w:ascii="GHEA Grapalat" w:hAnsi="GHEA Grapalat"/>
          <w:sz w:val="24"/>
          <w:szCs w:val="24"/>
        </w:rPr>
        <w:lastRenderedPageBreak/>
        <w:t xml:space="preserve">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w:t>
      </w:r>
      <w:r w:rsidR="00BD06DB" w:rsidRPr="00551FD6">
        <w:rPr>
          <w:rFonts w:ascii="GHEA Grapalat" w:hAnsi="GHEA Grapalat"/>
        </w:rPr>
        <w:lastRenderedPageBreak/>
        <w:t>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aff3"/>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aff3"/>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части 1 статьи 6 закона, после дня подачи заявки, то данная его заявка не </w:t>
      </w:r>
      <w:r w:rsidR="00A31DCA" w:rsidRPr="00A31DCA">
        <w:rPr>
          <w:rFonts w:ascii="GHEA Grapalat" w:hAnsi="GHEA Grapalat"/>
        </w:rPr>
        <w:lastRenderedPageBreak/>
        <w:t>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2"/>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lastRenderedPageBreak/>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00706E47">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w:t>
      </w:r>
      <w:r w:rsidR="00B06EC9" w:rsidRPr="00C61190">
        <w:rPr>
          <w:rFonts w:ascii="GHEA Grapalat" w:hAnsi="GHEA Grapalat"/>
        </w:rPr>
        <w:lastRenderedPageBreak/>
        <w:t>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06E47">
        <w:rPr>
          <w:rFonts w:ascii="GHEA Grapalat" w:hAnsi="GHEA Grapalat"/>
          <w:color w:val="000000" w:themeColor="text1"/>
        </w:rPr>
        <w:t>10</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706E47" w:rsidRPr="00AA24EC">
        <w:rPr>
          <w:rFonts w:ascii="GHEA Grapalat" w:hAnsi="GHEA Grapalat"/>
        </w:rPr>
        <w:t>Обеспечение квалификации представляется в виде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sidR="007110BA">
        <w:rPr>
          <w:rFonts w:ascii="GHEA Grapalat" w:hAnsi="GHEA Grapalat"/>
        </w:rPr>
        <w:t>90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w:t>
      </w:r>
      <w:r w:rsidRPr="002E6E0C">
        <w:rPr>
          <w:rFonts w:ascii="GHEA Grapalat" w:hAnsi="GHEA Grapalat" w:cs="Sylfaen"/>
        </w:rPr>
        <w:lastRenderedPageBreak/>
        <w:t>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055FCF" w:rsidRDefault="00055FCF">
      <w:pPr>
        <w:rPr>
          <w:rFonts w:ascii="GHEA Grapalat" w:hAnsi="GHEA Grapalat"/>
        </w:rPr>
      </w:pPr>
      <w:r>
        <w:rPr>
          <w:rFonts w:ascii="GHEA Grapalat" w:hAnsi="GHEA Grapalat"/>
        </w:rPr>
        <w:t>--------------------------</w:t>
      </w:r>
    </w:p>
    <w:p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 xml:space="preserve">гарантии отобранный участник представляет согласно приложению 4 </w:t>
      </w:r>
      <w:r w:rsidR="007110BA">
        <w:rPr>
          <w:rFonts w:ascii="GHEA Grapalat" w:hAnsi="GHEA Grapalat" w:cs="Sylfaen"/>
        </w:rPr>
        <w:t>.</w:t>
      </w:r>
      <w:r w:rsidRPr="00853D2D">
        <w:rPr>
          <w:rStyle w:val="af6"/>
          <w:rFonts w:ascii="GHEA Grapalat" w:hAnsi="GHEA Grapalat" w:cs="Sylfaen"/>
        </w:rPr>
        <w:footnoteReference w:customMarkFollows="1" w:id="3"/>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4"/>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w:t>
      </w:r>
      <w:r w:rsidR="00030D40" w:rsidRPr="009044F1">
        <w:rPr>
          <w:rFonts w:ascii="GHEA Grapalat" w:hAnsi="GHEA Grapalat"/>
        </w:rPr>
        <w:lastRenderedPageBreak/>
        <w:t xml:space="preserve">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lastRenderedPageBreak/>
        <w:br w:type="page"/>
      </w:r>
    </w:p>
    <w:p w:rsidR="008842CE" w:rsidRPr="00374F4A" w:rsidRDefault="00096865" w:rsidP="00834508">
      <w:pPr>
        <w:widowControl w:val="0"/>
        <w:spacing w:after="160"/>
        <w:jc w:val="center"/>
        <w:rPr>
          <w:rFonts w:ascii="GHEA Grapalat" w:hAnsi="GHEA Grapalat"/>
          <w:b/>
        </w:rPr>
      </w:pPr>
      <w:r w:rsidRPr="009044F1">
        <w:rPr>
          <w:rFonts w:ascii="GHEA Grapalat" w:hAnsi="GHEA Grapalat"/>
          <w:b/>
        </w:rPr>
        <w:lastRenderedPageBreak/>
        <w:t>ЧАСТЬ II</w:t>
      </w:r>
    </w:p>
    <w:p w:rsidR="007110BA" w:rsidRPr="00047926" w:rsidRDefault="007110BA" w:rsidP="007110BA">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sidR="00EB1224" w:rsidRPr="00EB1224">
        <w:rPr>
          <w:rFonts w:ascii="GHEA Grapalat" w:hAnsi="GHEA Grapalat"/>
          <w:b/>
        </w:rPr>
        <w:t>СРОЧНЫЙ</w:t>
      </w:r>
      <w:r w:rsidR="00834508" w:rsidRPr="006B5871">
        <w:rPr>
          <w:rFonts w:ascii="GHEA Grapalat" w:hAnsi="GHEA Grapalat"/>
          <w:b/>
        </w:rPr>
        <w:t xml:space="preserve">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6"/>
        <w:t>14</w:t>
      </w:r>
    </w:p>
    <w:p w:rsidR="007110BA" w:rsidRDefault="00096865" w:rsidP="007110BA">
      <w:pPr>
        <w:widowControl w:val="0"/>
        <w:spacing w:after="160" w:line="360" w:lineRule="auto"/>
        <w:jc w:val="both"/>
        <w:rPr>
          <w:rFonts w:ascii="GHEA Grapalat" w:hAnsi="GHEA Grapalat"/>
        </w:rPr>
      </w:pPr>
      <w:r w:rsidRPr="009044F1">
        <w:rPr>
          <w:rFonts w:ascii="GHEA Grapalat" w:hAnsi="GHEA Grapalat"/>
        </w:rPr>
        <w:t>2.</w:t>
      </w:r>
      <w:r w:rsidR="007110BA">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7110BA" w:rsidRPr="00CC2E40" w:rsidRDefault="007110BA" w:rsidP="007110BA">
      <w:pPr>
        <w:widowControl w:val="0"/>
        <w:spacing w:after="160" w:line="360" w:lineRule="auto"/>
        <w:jc w:val="both"/>
        <w:rPr>
          <w:rFonts w:ascii="GHEA Grapalat" w:hAnsi="GHEA Grapalat"/>
          <w:b/>
        </w:rPr>
      </w:pPr>
      <w:r w:rsidRPr="007110BA">
        <w:rPr>
          <w:rFonts w:ascii="GHEA Grapalat" w:hAnsi="GHEA Grapalat"/>
          <w:b/>
        </w:rPr>
        <w:t xml:space="preserve"> </w:t>
      </w:r>
      <w:r w:rsidRPr="00CC2E40">
        <w:rPr>
          <w:rFonts w:ascii="GHEA Grapalat" w:hAnsi="GHEA Grapalat"/>
          <w:b/>
        </w:rPr>
        <w:t xml:space="preserve">2.5 Ранее заключенный аналогичный договор </w:t>
      </w:r>
      <w:r w:rsidRPr="00CC2E40">
        <w:rPr>
          <w:rFonts w:ascii="GHEA Grapalat" w:hAnsi="GHEA Grapalat" w:cs="Sylfaen"/>
          <w:b/>
        </w:rPr>
        <w:t>և</w:t>
      </w:r>
      <w:r w:rsidRPr="00CC2E40">
        <w:rPr>
          <w:rFonts w:ascii="GHEA Grapalat" w:hAnsi="GHEA Grapalat"/>
          <w:b/>
        </w:rPr>
        <w:t xml:space="preserve"> Иные документы согласно </w:t>
      </w:r>
      <w:r w:rsidRPr="00CC2E40">
        <w:rPr>
          <w:rFonts w:ascii="GHEA Grapalat" w:hAnsi="GHEA Grapalat"/>
          <w:b/>
        </w:rPr>
        <w:lastRenderedPageBreak/>
        <w:t>приложению N 1.1.</w:t>
      </w:r>
    </w:p>
    <w:p w:rsidR="00E52441" w:rsidRPr="00925DE0" w:rsidRDefault="007110BA" w:rsidP="007110BA">
      <w:pPr>
        <w:widowControl w:val="0"/>
        <w:spacing w:after="160" w:line="360" w:lineRule="auto"/>
        <w:rPr>
          <w:rFonts w:ascii="GHEA Grapalat" w:hAnsi="GHEA Grapalat"/>
          <w:b/>
        </w:rPr>
      </w:pPr>
      <w:r w:rsidRPr="00CC2E40">
        <w:rPr>
          <w:rFonts w:ascii="GHEA Grapalat" w:hAnsi="GHEA Grapalat"/>
          <w:b/>
        </w:rPr>
        <w:t>2.6 трудовые ресурсы согласно приложению N 1.2.</w:t>
      </w: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110BA" w:rsidRPr="00047926">
        <w:rPr>
          <w:rFonts w:ascii="GHEA Grapalat" w:hAnsi="GHEA Grapalat"/>
          <w:b/>
        </w:rPr>
        <w:t>2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D87B1D" w:rsidRPr="00374F4A" w:rsidRDefault="007110BA" w:rsidP="009B71FF">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w:t>
      </w:r>
      <w:r w:rsidR="009B71FF" w:rsidRPr="00754AE1">
        <w:rPr>
          <w:rFonts w:ascii="GHEA Grapalat" w:hAnsi="GHEA Grapalat"/>
          <w:b/>
          <w:sz w:val="24"/>
          <w:szCs w:val="24"/>
        </w:rPr>
        <w:t xml:space="preserve"> срочный</w:t>
      </w:r>
      <w:r w:rsidRPr="00BF4E90">
        <w:rPr>
          <w:rFonts w:ascii="GHEA Grapalat" w:hAnsi="GHEA Grapalat"/>
          <w:b/>
          <w:sz w:val="24"/>
          <w:szCs w:val="24"/>
        </w:rPr>
        <w:t xml:space="preserve"> </w:t>
      </w:r>
      <w:r w:rsidR="00834508" w:rsidRPr="00BF4E90">
        <w:rPr>
          <w:rFonts w:ascii="GHEA Grapalat" w:hAnsi="GHEA Grapalat"/>
          <w:b/>
          <w:sz w:val="24"/>
          <w:szCs w:val="24"/>
        </w:rPr>
        <w:t>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834508" w:rsidRDefault="00834508" w:rsidP="0083450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834508" w:rsidRPr="00834508" w:rsidRDefault="00834508" w:rsidP="00834508">
      <w:pPr>
        <w:pStyle w:val="31"/>
        <w:widowControl w:val="0"/>
        <w:spacing w:after="160" w:line="240" w:lineRule="auto"/>
        <w:ind w:firstLine="0"/>
        <w:rPr>
          <w:rFonts w:ascii="GHEA Grapalat" w:hAnsi="GHEA Grapalat"/>
          <w:b/>
          <w:i/>
          <w:lang w:val="af-ZA" w:eastAsia="en-US" w:bidi="ar-SA"/>
        </w:rPr>
      </w:pPr>
      <w:r>
        <w:rPr>
          <w:rFonts w:ascii="GHEA Grapalat" w:hAnsi="GHEA Grapalat"/>
        </w:rPr>
        <w:t xml:space="preserve"> </w:t>
      </w:r>
      <w:r w:rsidR="00374F4A">
        <w:rPr>
          <w:rFonts w:ascii="GHEA Grapalat" w:hAnsi="GHEA Grapalat"/>
        </w:rPr>
        <w:t>___________</w:t>
      </w:r>
      <w:r w:rsidR="00374F4A" w:rsidRPr="00FA54C5">
        <w:rPr>
          <w:rFonts w:ascii="GHEA Grapalat" w:hAnsi="GHEA Grapalat"/>
        </w:rPr>
        <w:t>__</w:t>
      </w:r>
      <w:r w:rsidR="00374F4A">
        <w:rPr>
          <w:rFonts w:ascii="GHEA Grapalat" w:hAnsi="GHEA Grapalat"/>
        </w:rPr>
        <w:t>__________________________</w:t>
      </w:r>
      <w:r w:rsidR="00374F4A" w:rsidRPr="00425B00">
        <w:rPr>
          <w:rFonts w:ascii="GHEA Grapalat" w:hAnsi="GHEA Grapalat"/>
        </w:rPr>
        <w:t>_____</w:t>
      </w:r>
      <w:r w:rsidR="00374F4A">
        <w:rPr>
          <w:rFonts w:ascii="GHEA Grapalat" w:hAnsi="GHEA Grapalat"/>
        </w:rPr>
        <w:t>_</w:t>
      </w:r>
      <w:r w:rsidR="00374F4A" w:rsidRPr="00DA5EA0">
        <w:rPr>
          <w:rFonts w:ascii="GHEA Grapalat" w:hAnsi="GHEA Grapalat"/>
        </w:rPr>
        <w:t xml:space="preserve">_ </w:t>
      </w:r>
      <w:r w:rsidR="00374F4A" w:rsidRPr="005437F6">
        <w:rPr>
          <w:rFonts w:ascii="GHEA Grapalat" w:hAnsi="GHEA Grapalat"/>
        </w:rPr>
        <w:t>под кодом</w:t>
      </w:r>
      <w:r w:rsidR="00374F4A" w:rsidRPr="00BD0FD1">
        <w:rPr>
          <w:rFonts w:ascii="GHEA Grapalat" w:hAnsi="GHEA Grapalat"/>
        </w:rPr>
        <w:t xml:space="preserve">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p>
    <w:p w:rsidR="00374F4A" w:rsidRPr="00C4157A" w:rsidRDefault="00834508" w:rsidP="00834508">
      <w:pPr>
        <w:pStyle w:val="31"/>
        <w:widowControl w:val="0"/>
        <w:spacing w:after="160" w:line="240" w:lineRule="auto"/>
        <w:ind w:firstLine="0"/>
        <w:rPr>
          <w:rFonts w:ascii="GHEA Grapalat" w:hAnsi="GHEA Grapalat"/>
        </w:rPr>
      </w:pPr>
      <w:r>
        <w:rPr>
          <w:rFonts w:ascii="GHEA Grapalat" w:hAnsi="GHEA Grapalat"/>
          <w:b/>
          <w:i/>
          <w:sz w:val="22"/>
          <w:szCs w:val="22"/>
          <w:lang w:eastAsia="en-US" w:bidi="ar-SA"/>
        </w:rPr>
        <w:t xml:space="preserve">                        </w:t>
      </w:r>
      <w:r w:rsidR="00374F4A" w:rsidRPr="000C1746">
        <w:rPr>
          <w:rFonts w:ascii="GHEA Grapalat" w:hAnsi="GHEA Grapalat"/>
          <w:sz w:val="16"/>
        </w:rPr>
        <w:t>наименование заказчика</w:t>
      </w:r>
    </w:p>
    <w:p w:rsidR="00374F4A" w:rsidRPr="00DA5EA0" w:rsidRDefault="009B71FF" w:rsidP="00B46D58">
      <w:pPr>
        <w:spacing w:after="160"/>
        <w:jc w:val="both"/>
        <w:rPr>
          <w:rFonts w:ascii="GHEA Grapalat" w:hAnsi="GHEA Grapalat"/>
        </w:rPr>
      </w:pPr>
      <w:r w:rsidRPr="00754AE1">
        <w:rPr>
          <w:rFonts w:ascii="GHEA Grapalat" w:hAnsi="GHEA Grapalat"/>
          <w:b/>
        </w:rPr>
        <w:t>срочный</w:t>
      </w:r>
      <w:r w:rsidRPr="00BF4E90">
        <w:rPr>
          <w:rFonts w:ascii="GHEA Grapalat" w:hAnsi="GHEA Grapalat"/>
          <w:b/>
        </w:rPr>
        <w:t xml:space="preserve"> </w:t>
      </w:r>
      <w:r w:rsidR="00834508" w:rsidRPr="00BF4E90">
        <w:rPr>
          <w:rFonts w:ascii="GHEA Grapalat" w:hAnsi="GHEA Grapalat"/>
          <w:b/>
        </w:rPr>
        <w:t>открытый конкурс</w:t>
      </w:r>
      <w:r w:rsidR="007110BA"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B0401C" w:rsidRPr="00834508" w:rsidRDefault="00B138F3" w:rsidP="00834508">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834508" w:rsidRDefault="00833D4F" w:rsidP="00834508">
      <w:pPr>
        <w:pStyle w:val="31"/>
        <w:widowControl w:val="0"/>
        <w:spacing w:after="160" w:line="240" w:lineRule="auto"/>
        <w:ind w:firstLine="0"/>
        <w:rPr>
          <w:rFonts w:ascii="GHEA Grapalat" w:hAnsi="GHEA Grapalat"/>
          <w:b/>
          <w:i/>
          <w:lang w:val="af-ZA" w:eastAsia="en-US" w:bidi="ar-SA"/>
        </w:rPr>
      </w:pPr>
      <w:r w:rsidRPr="001E7AA5">
        <w:rPr>
          <w:rFonts w:ascii="GHEA Grapalat" w:hAnsi="GHEA Grapalat"/>
          <w:lang w:val="hy-AM"/>
        </w:rPr>
        <w:t>лица</w:t>
      </w:r>
      <w:r w:rsidRPr="001E7AA5">
        <w:rPr>
          <w:rFonts w:ascii="GHEA Grapalat" w:hAnsi="GHEA Grapalat" w:cs="Arial"/>
          <w:lang w:val="es-ES"/>
        </w:rPr>
        <w:t xml:space="preserve"> </w:t>
      </w:r>
      <w:r w:rsidRPr="001E7AA5">
        <w:rPr>
          <w:rFonts w:ascii="GHEA Grapalat" w:hAnsi="GHEA Grapalat" w:cs="Arial"/>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приглашением на</w:t>
      </w:r>
      <w:r w:rsidRPr="001E7AA5">
        <w:rPr>
          <w:rFonts w:ascii="GHEA Grapalat" w:hAnsi="GHEA Grapalat"/>
          <w:spacing w:val="-4"/>
        </w:rPr>
        <w:t xml:space="preserve"> </w:t>
      </w:r>
      <w:r w:rsidR="009B71FF" w:rsidRPr="00754AE1">
        <w:rPr>
          <w:rFonts w:ascii="GHEA Grapalat" w:hAnsi="GHEA Grapalat"/>
          <w:b/>
          <w:sz w:val="24"/>
          <w:szCs w:val="24"/>
        </w:rPr>
        <w:t>срочный</w:t>
      </w:r>
      <w:r w:rsidR="009B71FF" w:rsidRPr="00BF4E90">
        <w:rPr>
          <w:rFonts w:ascii="GHEA Grapalat" w:hAnsi="GHEA Grapalat"/>
          <w:b/>
          <w:sz w:val="24"/>
          <w:szCs w:val="24"/>
        </w:rPr>
        <w:t xml:space="preserve"> </w:t>
      </w:r>
      <w:r w:rsidR="00834508" w:rsidRPr="00BF4E90">
        <w:rPr>
          <w:rFonts w:ascii="GHEA Grapalat" w:hAnsi="GHEA Grapalat"/>
          <w:b/>
          <w:sz w:val="24"/>
          <w:szCs w:val="24"/>
        </w:rPr>
        <w:t>открытый конкурс</w:t>
      </w:r>
      <w:r w:rsidR="00834508" w:rsidRPr="001E7AA5">
        <w:rPr>
          <w:rFonts w:ascii="GHEA Grapalat" w:hAnsi="GHEA Grapalat"/>
          <w:color w:val="000000" w:themeColor="text1"/>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r w:rsidRPr="001E7AA5">
        <w:rPr>
          <w:rFonts w:ascii="GHEA Grapalat" w:hAnsi="GHEA Grapalat"/>
        </w:rPr>
        <w:t>,</w:t>
      </w:r>
      <w:r w:rsidR="00834508">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u w:val="single"/>
          <w:lang w:val="hy-AM"/>
        </w:rPr>
        <w:t xml:space="preserve">  </w:t>
      </w:r>
      <w:r w:rsidRPr="001E7AA5">
        <w:rPr>
          <w:rFonts w:ascii="GHEA Grapalat" w:hAnsi="GHEA Grapalat"/>
          <w:u w:val="single"/>
        </w:rPr>
        <w:t>-----------------------------</w:t>
      </w:r>
      <w:r w:rsidRPr="001E7AA5">
        <w:rPr>
          <w:rFonts w:ascii="GHEA Grapalat" w:hAnsi="GHEA Grapalat"/>
          <w:u w:val="single"/>
        </w:rPr>
        <w:lastRenderedPageBreak/>
        <w:t>------------</w:t>
      </w:r>
      <w:r w:rsidRPr="001E7AA5">
        <w:rPr>
          <w:rFonts w:ascii="GHEA Grapalat" w:hAnsi="GHEA Grapalat"/>
          <w:u w:val="single"/>
          <w:lang w:val="hy-AM"/>
        </w:rPr>
        <w:t xml:space="preserve">                                    </w:t>
      </w:r>
      <w:r w:rsidRPr="001E7AA5">
        <w:rPr>
          <w:rFonts w:ascii="GHEA Grapalat" w:hAnsi="GHEA Grapalat"/>
          <w:u w:val="single"/>
          <w:lang w:val="es-ES"/>
        </w:rPr>
        <w:t xml:space="preserve">                         </w:t>
      </w:r>
      <w:r w:rsidRPr="001E7AA5">
        <w:rPr>
          <w:rFonts w:ascii="GHEA Grapalat" w:hAnsi="GHEA Grapalat"/>
          <w:u w:val="single"/>
          <w:lang w:val="hy-AM"/>
        </w:rPr>
        <w:t xml:space="preserve">          </w:t>
      </w:r>
      <w:r w:rsidRPr="001E7AA5">
        <w:rPr>
          <w:rFonts w:ascii="GHEA Grapalat" w:hAnsi="GHEA Grapalat" w:cs="Sylfaen"/>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834508" w:rsidRDefault="006F3CBD" w:rsidP="009B71FF">
      <w:pPr>
        <w:pStyle w:val="31"/>
        <w:widowControl w:val="0"/>
        <w:spacing w:after="160" w:line="240" w:lineRule="auto"/>
        <w:ind w:firstLine="0"/>
        <w:rPr>
          <w:rFonts w:ascii="GHEA Grapalat" w:hAnsi="GHEA Grapalat"/>
        </w:rPr>
      </w:pPr>
      <w:r w:rsidRPr="00834508">
        <w:rPr>
          <w:rFonts w:ascii="GHEA Grapalat" w:hAnsi="GHEA Grapalat"/>
        </w:rPr>
        <w:t xml:space="preserve"> </w:t>
      </w:r>
      <w:r w:rsidR="006B3E56" w:rsidRPr="00834508">
        <w:rPr>
          <w:rFonts w:ascii="GHEA Grapalat" w:hAnsi="GHEA Grapalat"/>
        </w:rPr>
        <w:t xml:space="preserve">в рамках участия в </w:t>
      </w:r>
      <w:r w:rsidR="009B71FF" w:rsidRPr="00754AE1">
        <w:rPr>
          <w:rFonts w:ascii="GHEA Grapalat" w:hAnsi="GHEA Grapalat"/>
          <w:b/>
          <w:sz w:val="24"/>
          <w:szCs w:val="24"/>
        </w:rPr>
        <w:t>срочный</w:t>
      </w:r>
      <w:r w:rsidR="009B71FF" w:rsidRPr="00BF4E90">
        <w:rPr>
          <w:rFonts w:ascii="GHEA Grapalat" w:hAnsi="GHEA Grapalat"/>
          <w:b/>
          <w:sz w:val="24"/>
          <w:szCs w:val="24"/>
        </w:rPr>
        <w:t xml:space="preserve"> </w:t>
      </w:r>
      <w:r w:rsidR="00834508" w:rsidRPr="00BF4E90">
        <w:rPr>
          <w:rFonts w:ascii="GHEA Grapalat" w:hAnsi="GHEA Grapalat"/>
          <w:b/>
          <w:sz w:val="24"/>
          <w:szCs w:val="24"/>
        </w:rPr>
        <w:t>открытый конкурс</w:t>
      </w:r>
      <w:r w:rsidR="00834508" w:rsidRPr="00834508">
        <w:rPr>
          <w:rFonts w:ascii="GHEA Grapalat" w:hAnsi="GHEA Grapalat"/>
        </w:rPr>
        <w:t xml:space="preserve"> </w:t>
      </w:r>
      <w:r w:rsidR="006B3E56" w:rsidRPr="00834508">
        <w:rPr>
          <w:rFonts w:ascii="GHEA Grapalat" w:hAnsi="GHEA Grapalat"/>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r w:rsidR="006B3E56" w:rsidRPr="00834508">
        <w:rPr>
          <w:rFonts w:ascii="GHEA Grapalat" w:hAnsi="GHEA Grapalat"/>
        </w:rPr>
        <w:t xml:space="preserve">не допускал и (или) не допустит </w:t>
      </w:r>
      <w:r w:rsidR="00C026EF" w:rsidRPr="00834508">
        <w:rPr>
          <w:rFonts w:ascii="GHEA Grapalat" w:hAnsi="GHEA Grapalat"/>
          <w:lang w:val="hy-AM"/>
        </w:rPr>
        <w:t>недобросовестн</w:t>
      </w:r>
      <w:r w:rsidR="00C026EF" w:rsidRPr="00834508">
        <w:rPr>
          <w:rFonts w:ascii="GHEA Grapalat" w:hAnsi="GHEA Grapalat"/>
        </w:rPr>
        <w:t>ой</w:t>
      </w:r>
      <w:r w:rsidR="00C026EF" w:rsidRPr="00834508">
        <w:rPr>
          <w:rFonts w:ascii="GHEA Grapalat" w:hAnsi="GHEA Grapalat"/>
          <w:lang w:val="hy-AM"/>
        </w:rPr>
        <w:t xml:space="preserve"> конкуренци</w:t>
      </w:r>
      <w:r w:rsidR="00C026EF" w:rsidRPr="00834508">
        <w:rPr>
          <w:rFonts w:ascii="GHEA Grapalat" w:hAnsi="GHEA Grapalat"/>
        </w:rPr>
        <w:t xml:space="preserve">и, </w:t>
      </w:r>
      <w:r w:rsidR="006B3E56" w:rsidRPr="00834508">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B71FF" w:rsidRPr="00754AE1">
        <w:rPr>
          <w:rFonts w:ascii="GHEA Grapalat" w:hAnsi="GHEA Grapalat"/>
          <w:b/>
        </w:rPr>
        <w:t>срочный</w:t>
      </w:r>
      <w:r w:rsidR="009B71FF" w:rsidRPr="00BF4E90">
        <w:rPr>
          <w:rFonts w:ascii="GHEA Grapalat" w:hAnsi="GHEA Grapalat"/>
          <w:b/>
        </w:rPr>
        <w:t xml:space="preserve"> </w:t>
      </w:r>
      <w:r w:rsidR="00834508" w:rsidRPr="00BF4E90">
        <w:rPr>
          <w:rFonts w:ascii="GHEA Grapalat" w:hAnsi="GHEA Grapalat"/>
          <w:b/>
        </w:rPr>
        <w:t>открытый конкурс</w:t>
      </w:r>
      <w:r w:rsidR="00834508" w:rsidRPr="00754AE1">
        <w:rPr>
          <w:rFonts w:ascii="GHEA Grapalat" w:hAnsi="GHEA Grapalat"/>
          <w:b/>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7B32DD" w:rsidRDefault="007B32DD" w:rsidP="00652A78">
      <w:pPr>
        <w:jc w:val="right"/>
        <w:rPr>
          <w:rFonts w:ascii="GHEA Grapalat" w:hAnsi="GHEA Grapalat"/>
          <w:b/>
        </w:rPr>
      </w:pPr>
    </w:p>
    <w:p w:rsidR="007B32DD" w:rsidRDefault="007B32DD" w:rsidP="007B32DD">
      <w:pPr>
        <w:pStyle w:val="af4"/>
        <w:spacing w:before="0" w:beforeAutospacing="0" w:after="0" w:afterAutospacing="0"/>
        <w:ind w:firstLine="284"/>
        <w:jc w:val="right"/>
        <w:rPr>
          <w:color w:val="000000"/>
          <w:sz w:val="27"/>
          <w:szCs w:val="27"/>
        </w:rPr>
      </w:pPr>
      <w:r>
        <w:rPr>
          <w:rFonts w:ascii="GHEA Grapalat" w:hAnsi="GHEA Grapalat"/>
          <w:b/>
          <w:bCs/>
          <w:color w:val="000000"/>
          <w:sz w:val="20"/>
          <w:szCs w:val="20"/>
        </w:rPr>
        <w:t>Приложение</w:t>
      </w:r>
      <w:r>
        <w:rPr>
          <w:rFonts w:ascii="Calibri" w:hAnsi="Calibri" w:cs="Calibri"/>
          <w:b/>
          <w:bCs/>
          <w:color w:val="000000"/>
          <w:sz w:val="20"/>
          <w:szCs w:val="20"/>
        </w:rPr>
        <w:t>  </w:t>
      </w:r>
      <w:r>
        <w:rPr>
          <w:rFonts w:ascii="GHEA Grapalat" w:hAnsi="GHEA Grapalat"/>
          <w:b/>
          <w:bCs/>
          <w:color w:val="000000"/>
          <w:sz w:val="20"/>
          <w:szCs w:val="20"/>
        </w:rPr>
        <w:t xml:space="preserve"> N</w:t>
      </w:r>
      <w:r>
        <w:rPr>
          <w:rFonts w:ascii="Calibri" w:hAnsi="Calibri" w:cs="Calibri"/>
          <w:b/>
          <w:bCs/>
          <w:color w:val="000000"/>
          <w:sz w:val="20"/>
          <w:szCs w:val="20"/>
        </w:rPr>
        <w:t> </w:t>
      </w:r>
      <w:r>
        <w:rPr>
          <w:rFonts w:ascii="GHEA Grapalat" w:hAnsi="GHEA Grapalat"/>
          <w:b/>
          <w:bCs/>
          <w:color w:val="000000"/>
          <w:sz w:val="20"/>
          <w:szCs w:val="20"/>
        </w:rPr>
        <w:t>1.1.</w:t>
      </w:r>
    </w:p>
    <w:p w:rsidR="007B32DD" w:rsidRDefault="007B32DD" w:rsidP="007B32DD">
      <w:pPr>
        <w:pStyle w:val="31"/>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B71FF" w:rsidRPr="009B71FF">
        <w:rPr>
          <w:rFonts w:ascii="GHEA Grapalat" w:hAnsi="GHEA Grapalat"/>
          <w:b/>
          <w:sz w:val="24"/>
          <w:szCs w:val="24"/>
        </w:rPr>
        <w:t>срочный</w:t>
      </w:r>
      <w:r w:rsidR="009B71FF" w:rsidRPr="00BF4E90">
        <w:rPr>
          <w:rFonts w:ascii="GHEA Grapalat" w:hAnsi="GHEA Grapalat"/>
          <w:b/>
          <w:sz w:val="24"/>
          <w:szCs w:val="24"/>
        </w:rPr>
        <w:t xml:space="preserve"> </w:t>
      </w:r>
      <w:r w:rsidR="00834508" w:rsidRPr="00BF4E90">
        <w:rPr>
          <w:rFonts w:ascii="GHEA Grapalat" w:hAnsi="GHEA Grapalat"/>
          <w:b/>
          <w:sz w:val="24"/>
          <w:szCs w:val="24"/>
        </w:rPr>
        <w:t>открытый конкурс</w:t>
      </w:r>
    </w:p>
    <w:p w:rsidR="007B32DD" w:rsidRDefault="007B32DD" w:rsidP="009B71FF">
      <w:pPr>
        <w:pStyle w:val="af4"/>
        <w:spacing w:before="0" w:beforeAutospacing="0" w:after="0" w:afterAutospacing="0"/>
        <w:jc w:val="right"/>
        <w:rPr>
          <w:rFonts w:ascii="GHEA Grapalat" w:hAnsi="GHEA Grapalat"/>
          <w:b/>
          <w:bCs/>
          <w:color w:val="000000"/>
        </w:rPr>
      </w:pPr>
      <w:r w:rsidRPr="00374F4A">
        <w:rPr>
          <w:rFonts w:ascii="GHEA Grapalat" w:hAnsi="GHEA Grapalat"/>
          <w:b/>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p>
    <w:p w:rsidR="007B32DD" w:rsidRDefault="007B32DD" w:rsidP="007B32DD">
      <w:pPr>
        <w:pStyle w:val="af4"/>
        <w:spacing w:before="0" w:beforeAutospacing="0" w:after="0" w:afterAutospacing="0"/>
        <w:jc w:val="center"/>
        <w:rPr>
          <w:rFonts w:ascii="GHEA Grapalat" w:hAnsi="GHEA Grapalat"/>
          <w:b/>
          <w:bCs/>
          <w:color w:val="000000"/>
        </w:rPr>
      </w:pPr>
    </w:p>
    <w:p w:rsidR="007B32DD" w:rsidRDefault="007B32DD" w:rsidP="007B32DD">
      <w:pPr>
        <w:pStyle w:val="af4"/>
        <w:spacing w:before="0" w:beforeAutospacing="0" w:after="0" w:afterAutospacing="0"/>
        <w:jc w:val="center"/>
        <w:rPr>
          <w:color w:val="000000"/>
          <w:sz w:val="27"/>
          <w:szCs w:val="27"/>
        </w:rPr>
      </w:pPr>
      <w:r>
        <w:rPr>
          <w:rFonts w:ascii="GHEA Grapalat" w:hAnsi="GHEA Grapalat"/>
          <w:b/>
          <w:bCs/>
          <w:color w:val="000000"/>
        </w:rPr>
        <w:t>ОБЪЯВЛЕНИЕ:</w:t>
      </w:r>
    </w:p>
    <w:p w:rsidR="007B32DD" w:rsidRDefault="007B32DD" w:rsidP="007B32DD">
      <w:pPr>
        <w:pStyle w:val="af4"/>
        <w:spacing w:before="0" w:beforeAutospacing="0" w:after="0" w:afterAutospacing="0"/>
        <w:jc w:val="center"/>
        <w:rPr>
          <w:color w:val="000000"/>
          <w:sz w:val="27"/>
          <w:szCs w:val="27"/>
        </w:rPr>
      </w:pPr>
      <w:r>
        <w:rPr>
          <w:rFonts w:ascii="GHEA Grapalat" w:hAnsi="GHEA Grapalat"/>
          <w:b/>
          <w:bCs/>
          <w:color w:val="000000"/>
          <w:sz w:val="20"/>
          <w:szCs w:val="20"/>
        </w:rPr>
        <w:t>О</w:t>
      </w:r>
      <w:r>
        <w:rPr>
          <w:rFonts w:ascii="Calibri" w:hAnsi="Calibri" w:cs="Calibri"/>
          <w:b/>
          <w:bCs/>
          <w:color w:val="000000"/>
          <w:sz w:val="20"/>
          <w:szCs w:val="20"/>
        </w:rPr>
        <w:t> </w:t>
      </w:r>
      <w:r>
        <w:rPr>
          <w:rFonts w:ascii="GHEA Grapalat" w:hAnsi="GHEA Grapalat"/>
          <w:b/>
          <w:bCs/>
          <w:color w:val="000000"/>
          <w:sz w:val="20"/>
          <w:szCs w:val="20"/>
        </w:rPr>
        <w:t>соответствии квалификационному критерию</w:t>
      </w:r>
      <w:r>
        <w:rPr>
          <w:rFonts w:ascii="Calibri" w:hAnsi="Calibri" w:cs="Calibri"/>
          <w:b/>
          <w:bCs/>
          <w:color w:val="000000"/>
          <w:sz w:val="20"/>
          <w:szCs w:val="20"/>
        </w:rPr>
        <w:t> </w:t>
      </w:r>
      <w:r>
        <w:rPr>
          <w:rFonts w:ascii="GHEA Grapalat" w:hAnsi="GHEA Grapalat"/>
          <w:b/>
          <w:bCs/>
          <w:color w:val="000000"/>
          <w:sz w:val="20"/>
          <w:szCs w:val="20"/>
        </w:rPr>
        <w:t>«</w:t>
      </w:r>
      <w:r>
        <w:rPr>
          <w:rFonts w:ascii="Calibri" w:hAnsi="Calibri" w:cs="Calibri"/>
          <w:b/>
          <w:bCs/>
          <w:color w:val="000000"/>
          <w:sz w:val="20"/>
          <w:szCs w:val="20"/>
        </w:rPr>
        <w:t> </w:t>
      </w:r>
      <w:r>
        <w:rPr>
          <w:rFonts w:ascii="GHEA Grapalat" w:hAnsi="GHEA Grapalat"/>
          <w:b/>
          <w:bCs/>
          <w:color w:val="000000"/>
          <w:sz w:val="20"/>
          <w:szCs w:val="20"/>
        </w:rPr>
        <w:t>Профессиональный</w:t>
      </w:r>
      <w:r>
        <w:rPr>
          <w:rFonts w:ascii="Calibri" w:hAnsi="Calibri" w:cs="Calibri"/>
          <w:b/>
          <w:bCs/>
          <w:color w:val="000000"/>
          <w:sz w:val="20"/>
          <w:szCs w:val="20"/>
        </w:rPr>
        <w:t> </w:t>
      </w:r>
      <w:r>
        <w:rPr>
          <w:rFonts w:ascii="GHEA Grapalat" w:hAnsi="GHEA Grapalat"/>
          <w:b/>
          <w:bCs/>
          <w:color w:val="000000"/>
          <w:sz w:val="20"/>
          <w:szCs w:val="20"/>
        </w:rPr>
        <w:t>опыт</w:t>
      </w:r>
      <w:r>
        <w:rPr>
          <w:rFonts w:ascii="Calibri" w:hAnsi="Calibri" w:cs="Calibri"/>
          <w:b/>
          <w:bCs/>
          <w:color w:val="000000"/>
          <w:sz w:val="20"/>
          <w:szCs w:val="20"/>
        </w:rPr>
        <w:t> </w:t>
      </w:r>
      <w:r>
        <w:rPr>
          <w:rFonts w:ascii="GHEA Grapalat" w:hAnsi="GHEA Grapalat"/>
          <w:b/>
          <w:bCs/>
          <w:color w:val="000000"/>
          <w:sz w:val="20"/>
          <w:szCs w:val="20"/>
        </w:rPr>
        <w:t>».</w:t>
      </w:r>
    </w:p>
    <w:p w:rsidR="007B32DD" w:rsidRDefault="007B32DD" w:rsidP="007B32DD">
      <w:pPr>
        <w:pStyle w:val="af4"/>
        <w:spacing w:before="0" w:beforeAutospacing="0" w:after="0" w:afterAutospacing="0"/>
        <w:ind w:firstLine="567"/>
        <w:jc w:val="both"/>
        <w:rPr>
          <w:color w:val="000000"/>
          <w:sz w:val="27"/>
          <w:szCs w:val="27"/>
        </w:rPr>
      </w:pPr>
      <w:r>
        <w:rPr>
          <w:rFonts w:ascii="Calibri" w:hAnsi="Calibri" w:cs="Calibri"/>
          <w:color w:val="000000"/>
          <w:sz w:val="20"/>
          <w:szCs w:val="20"/>
        </w:rPr>
        <w:t> </w:t>
      </w:r>
    </w:p>
    <w:p w:rsidR="007B32DD" w:rsidRDefault="007B32DD" w:rsidP="007B32DD">
      <w:pPr>
        <w:pStyle w:val="af4"/>
        <w:spacing w:before="0" w:beforeAutospacing="0" w:after="0" w:afterAutospacing="0"/>
        <w:ind w:firstLine="709"/>
        <w:jc w:val="both"/>
        <w:rPr>
          <w:color w:val="000000"/>
          <w:sz w:val="27"/>
          <w:szCs w:val="27"/>
        </w:rPr>
      </w:pPr>
      <w:r>
        <w:rPr>
          <w:rFonts w:ascii="GHEA Grapalat" w:hAnsi="GHEA Grapalat"/>
          <w:color w:val="000000"/>
          <w:sz w:val="20"/>
          <w:szCs w:val="20"/>
        </w:rPr>
        <w:t>Ниже</w:t>
      </w:r>
      <w:r>
        <w:rPr>
          <w:rFonts w:ascii="Calibri" w:hAnsi="Calibri" w:cs="Calibri"/>
          <w:color w:val="000000"/>
          <w:sz w:val="20"/>
          <w:szCs w:val="20"/>
        </w:rPr>
        <w:t>   </w:t>
      </w:r>
      <w:r>
        <w:rPr>
          <w:rFonts w:ascii="GHEA Grapalat" w:hAnsi="GHEA Grapalat"/>
          <w:color w:val="000000"/>
        </w:rPr>
        <w:t>-</w:t>
      </w:r>
      <w:r>
        <w:rPr>
          <w:rFonts w:ascii="Calibri" w:hAnsi="Calibri" w:cs="Calibri"/>
          <w:color w:val="000000"/>
        </w:rPr>
        <w:t> </w:t>
      </w:r>
      <w:r>
        <w:rPr>
          <w:rFonts w:ascii="GHEA Grapalat" w:hAnsi="GHEA Grapalat"/>
          <w:color w:val="000000"/>
          <w:sz w:val="20"/>
          <w:szCs w:val="20"/>
        </w:rPr>
        <w:t>в</w:t>
      </w:r>
      <w:r>
        <w:rPr>
          <w:rFonts w:ascii="Calibri" w:hAnsi="Calibri" w:cs="Calibri"/>
          <w:color w:val="000000"/>
          <w:sz w:val="20"/>
          <w:szCs w:val="20"/>
        </w:rPr>
        <w:t> </w:t>
      </w:r>
      <w:r>
        <w:rPr>
          <w:rFonts w:ascii="GHEA Grapalat" w:hAnsi="GHEA Grapalat"/>
          <w:color w:val="000000"/>
          <w:sz w:val="20"/>
          <w:szCs w:val="20"/>
        </w:rPr>
        <w:t>с</w:t>
      </w:r>
      <w:r>
        <w:rPr>
          <w:rFonts w:ascii="Calibri" w:hAnsi="Calibri" w:cs="Calibri"/>
          <w:color w:val="000000"/>
          <w:sz w:val="20"/>
          <w:szCs w:val="20"/>
        </w:rPr>
        <w:t> </w:t>
      </w:r>
      <w:r>
        <w:rPr>
          <w:rFonts w:ascii="GHEA Grapalat" w:hAnsi="GHEA Grapalat"/>
          <w:b/>
          <w:bCs/>
          <w:color w:val="000000"/>
          <w:sz w:val="20"/>
          <w:szCs w:val="20"/>
        </w:rPr>
        <w:t xml:space="preserve">2020-2023   </w:t>
      </w:r>
      <w:r>
        <w:rPr>
          <w:rFonts w:ascii="Calibri" w:hAnsi="Calibri" w:cs="Calibri"/>
          <w:b/>
          <w:bCs/>
          <w:color w:val="000000"/>
          <w:sz w:val="20"/>
          <w:szCs w:val="20"/>
        </w:rPr>
        <w:t> </w:t>
      </w:r>
      <w:r>
        <w:rPr>
          <w:rFonts w:ascii="GHEA Grapalat" w:hAnsi="GHEA Grapalat"/>
          <w:color w:val="000000"/>
          <w:sz w:val="20"/>
          <w:szCs w:val="20"/>
        </w:rPr>
        <w:t>было</w:t>
      </w:r>
      <w:r>
        <w:rPr>
          <w:rFonts w:ascii="Calibri" w:hAnsi="Calibri" w:cs="Calibri"/>
          <w:color w:val="000000"/>
          <w:sz w:val="20"/>
          <w:szCs w:val="20"/>
          <w:u w:val="single"/>
        </w:rPr>
        <w:t>                                                                                  </w:t>
      </w:r>
    </w:p>
    <w:p w:rsidR="007B32DD" w:rsidRDefault="007B32DD" w:rsidP="007B32DD">
      <w:pPr>
        <w:pStyle w:val="af4"/>
        <w:spacing w:before="0" w:beforeAutospacing="0" w:after="0" w:afterAutospacing="0"/>
        <w:jc w:val="both"/>
        <w:rPr>
          <w:color w:val="000000"/>
          <w:sz w:val="27"/>
          <w:szCs w:val="27"/>
        </w:rPr>
      </w:pPr>
      <w:r>
        <w:rPr>
          <w:rFonts w:ascii="Calibri" w:hAnsi="Calibri" w:cs="Calibri"/>
          <w:color w:val="000000"/>
          <w:sz w:val="20"/>
          <w:szCs w:val="20"/>
        </w:rPr>
        <w:t>                                                                </w:t>
      </w:r>
      <w:r>
        <w:rPr>
          <w:rFonts w:ascii="GHEA Grapalat" w:hAnsi="GHEA Grapalat"/>
          <w:color w:val="000000"/>
          <w:sz w:val="16"/>
          <w:szCs w:val="16"/>
          <w:vertAlign w:val="superscript"/>
        </w:rPr>
        <w:t>имя участника:</w:t>
      </w:r>
    </w:p>
    <w:p w:rsidR="007B32DD" w:rsidRDefault="007B32DD" w:rsidP="007B32DD">
      <w:pPr>
        <w:pStyle w:val="af4"/>
        <w:spacing w:before="0" w:beforeAutospacing="0" w:after="0" w:afterAutospacing="0"/>
        <w:jc w:val="both"/>
        <w:rPr>
          <w:color w:val="000000"/>
          <w:sz w:val="27"/>
          <w:szCs w:val="27"/>
        </w:rPr>
      </w:pPr>
      <w:r>
        <w:rPr>
          <w:rFonts w:ascii="GHEA Grapalat" w:hAnsi="GHEA Grapalat"/>
          <w:color w:val="000000"/>
          <w:sz w:val="20"/>
          <w:szCs w:val="20"/>
        </w:rPr>
        <w:t>Список реализованных договоров:</w:t>
      </w:r>
    </w:p>
    <w:p w:rsidR="007B32DD" w:rsidRDefault="007B32DD" w:rsidP="007B32DD">
      <w:pPr>
        <w:pStyle w:val="af4"/>
        <w:spacing w:before="0" w:beforeAutospacing="0" w:after="0" w:afterAutospacing="0"/>
        <w:jc w:val="both"/>
        <w:rPr>
          <w:color w:val="000000"/>
          <w:sz w:val="27"/>
          <w:szCs w:val="27"/>
        </w:rPr>
      </w:pPr>
      <w:r>
        <w:rPr>
          <w:rFonts w:ascii="Calibri" w:hAnsi="Calibri" w:cs="Calibri"/>
          <w:i/>
          <w:iCs/>
          <w:color w:val="000000"/>
          <w:sz w:val="11"/>
          <w:szCs w:val="11"/>
          <w:vertAlign w:val="superscript"/>
        </w:rPr>
        <w:t> </w:t>
      </w:r>
    </w:p>
    <w:p w:rsidR="007B32DD" w:rsidRDefault="007B32DD" w:rsidP="007B32DD">
      <w:pPr>
        <w:pStyle w:val="af4"/>
        <w:spacing w:before="0" w:beforeAutospacing="0" w:after="0" w:afterAutospacing="0"/>
        <w:rPr>
          <w:color w:val="000000"/>
          <w:sz w:val="27"/>
          <w:szCs w:val="27"/>
        </w:rPr>
      </w:pPr>
      <w:r>
        <w:rPr>
          <w:rFonts w:ascii="Calibri" w:hAnsi="Calibri" w:cs="Calibri"/>
          <w:b/>
          <w:bCs/>
          <w:color w:val="000000"/>
          <w:sz w:val="20"/>
          <w:szCs w:val="20"/>
        </w:rPr>
        <w:t> </w:t>
      </w:r>
    </w:p>
    <w:tbl>
      <w:tblPr>
        <w:tblW w:w="10350" w:type="dxa"/>
        <w:tblCellMar>
          <w:left w:w="0" w:type="dxa"/>
          <w:right w:w="0" w:type="dxa"/>
        </w:tblCellMar>
        <w:tblLook w:val="04A0" w:firstRow="1" w:lastRow="0" w:firstColumn="1" w:lastColumn="0" w:noHBand="0" w:noVBand="1"/>
      </w:tblPr>
      <w:tblGrid>
        <w:gridCol w:w="802"/>
        <w:gridCol w:w="1339"/>
        <w:gridCol w:w="1348"/>
        <w:gridCol w:w="2671"/>
        <w:gridCol w:w="4190"/>
      </w:tblGrid>
      <w:tr w:rsidR="007B32DD" w:rsidTr="0029315D">
        <w:tc>
          <w:tcPr>
            <w:tcW w:w="10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jc w:val="center"/>
            </w:pPr>
            <w:r>
              <w:rPr>
                <w:rFonts w:ascii="Sylfaen" w:hAnsi="Sylfaen"/>
              </w:rPr>
              <w:t>Организация такого рода , проектные работы</w:t>
            </w:r>
          </w:p>
        </w:tc>
      </w:tr>
      <w:tr w:rsidR="007B32DD" w:rsidTr="0029315D">
        <w:tc>
          <w:tcPr>
            <w:tcW w:w="10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jc w:val="center"/>
            </w:pPr>
            <w:r>
              <w:rPr>
                <w:rFonts w:ascii="Sylfaen" w:hAnsi="Sylfaen"/>
              </w:rPr>
              <w:t>Контракты </w:t>
            </w:r>
            <w:r>
              <w:rPr>
                <w:rFonts w:ascii="Sylfaen" w:hAnsi="Sylfaen"/>
                <w:sz w:val="20"/>
                <w:szCs w:val="20"/>
              </w:rPr>
              <w:t>*</w:t>
            </w:r>
          </w:p>
        </w:tc>
      </w:tr>
      <w:tr w:rsidR="007B32DD" w:rsidTr="0029315D">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jc w:val="center"/>
            </w:pPr>
            <w:r>
              <w:rPr>
                <w:rFonts w:ascii="Sylfaen" w:hAnsi="Sylfaen"/>
                <w:sz w:val="20"/>
                <w:szCs w:val="20"/>
              </w:rPr>
              <w:t>Адрес:</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jc w:val="center"/>
            </w:pPr>
            <w:r>
              <w:rPr>
                <w:rFonts w:ascii="Sylfaen" w:hAnsi="Sylfaen"/>
                <w:sz w:val="20"/>
                <w:szCs w:val="20"/>
              </w:rPr>
              <w:t>Год:</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jc w:val="center"/>
            </w:pPr>
            <w:r>
              <w:rPr>
                <w:rFonts w:ascii="Sylfaen" w:hAnsi="Sylfaen"/>
                <w:sz w:val="20"/>
                <w:szCs w:val="20"/>
              </w:rPr>
              <w:t>количество денег</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jc w:val="center"/>
            </w:pPr>
            <w:r>
              <w:rPr>
                <w:rFonts w:ascii="Sylfaen" w:hAnsi="Sylfaen"/>
                <w:sz w:val="20"/>
                <w:szCs w:val="20"/>
              </w:rPr>
              <w:t>имя</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jc w:val="center"/>
            </w:pPr>
            <w:r>
              <w:rPr>
                <w:rFonts w:ascii="Sylfaen" w:hAnsi="Sylfaen"/>
                <w:sz w:val="20"/>
                <w:szCs w:val="20"/>
              </w:rPr>
              <w:t>Контактные данные заказчика: телефон, электронная почта. Эл. адрес:</w:t>
            </w:r>
          </w:p>
        </w:tc>
      </w:tr>
      <w:tr w:rsidR="007B32DD" w:rsidTr="0029315D">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pPr>
            <w:r>
              <w:rPr>
                <w:rFonts w:ascii="Sylfaen" w:hAnsi="Sylfaen"/>
              </w:rPr>
              <w:t> </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ind w:firstLine="567"/>
              <w:jc w:val="center"/>
            </w:pPr>
            <w:r>
              <w:rPr>
                <w:rFonts w:ascii="Sylfaen" w:hAnsi="Sylfaen"/>
              </w:rPr>
              <w:t> </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ind w:firstLine="567"/>
              <w:jc w:val="center"/>
            </w:pPr>
            <w:r>
              <w:rPr>
                <w:rFonts w:ascii="Sylfaen" w:hAnsi="Sylfaen"/>
              </w:rPr>
              <w:t> </w:t>
            </w:r>
          </w:p>
        </w:tc>
      </w:tr>
      <w:tr w:rsidR="007B32DD" w:rsidTr="0029315D">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pPr>
            <w:r>
              <w:rPr>
                <w:rFonts w:ascii="Sylfaen" w:hAnsi="Sylfaen"/>
              </w:rPr>
              <w:t> </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ind w:firstLine="567"/>
              <w:jc w:val="center"/>
            </w:pPr>
            <w:r>
              <w:rPr>
                <w:rFonts w:ascii="Sylfaen" w:hAnsi="Sylfaen"/>
              </w:rPr>
              <w:t> </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ind w:firstLine="567"/>
              <w:jc w:val="center"/>
            </w:pPr>
            <w:r>
              <w:rPr>
                <w:rFonts w:ascii="Sylfaen" w:hAnsi="Sylfaen"/>
              </w:rPr>
              <w:t> </w:t>
            </w:r>
          </w:p>
        </w:tc>
      </w:tr>
    </w:tbl>
    <w:p w:rsidR="007B32DD" w:rsidRDefault="007B32DD" w:rsidP="007B32DD">
      <w:pPr>
        <w:pStyle w:val="af4"/>
        <w:spacing w:before="0" w:beforeAutospacing="0" w:after="0" w:afterAutospacing="0"/>
        <w:ind w:firstLine="567"/>
        <w:jc w:val="both"/>
        <w:rPr>
          <w:color w:val="000000"/>
          <w:sz w:val="27"/>
          <w:szCs w:val="27"/>
        </w:rPr>
      </w:pPr>
      <w:r>
        <w:rPr>
          <w:rFonts w:ascii="Calibri" w:hAnsi="Calibri" w:cs="Calibri"/>
          <w:color w:val="000000"/>
          <w:sz w:val="20"/>
          <w:szCs w:val="20"/>
        </w:rPr>
        <w:t> </w:t>
      </w:r>
    </w:p>
    <w:p w:rsidR="007B32DD" w:rsidRPr="007B32DD" w:rsidRDefault="007B32DD" w:rsidP="007B32DD">
      <w:pPr>
        <w:pStyle w:val="af4"/>
        <w:spacing w:before="0" w:beforeAutospacing="0" w:after="0" w:afterAutospacing="0"/>
        <w:jc w:val="both"/>
        <w:rPr>
          <w:color w:val="000000"/>
          <w:sz w:val="27"/>
          <w:szCs w:val="27"/>
        </w:rPr>
      </w:pPr>
      <w:r w:rsidRPr="00C45F5D">
        <w:rPr>
          <w:rFonts w:ascii="GHEA Grapalat" w:hAnsi="GHEA Grapalat"/>
          <w:b/>
          <w:bCs/>
          <w:i/>
          <w:iCs/>
          <w:color w:val="000000"/>
          <w:sz w:val="22"/>
          <w:szCs w:val="22"/>
        </w:rPr>
        <w:t xml:space="preserve">Прилагается в рамках процедуры с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r w:rsidRPr="00040037">
        <w:rPr>
          <w:rFonts w:ascii="GHEA Grapalat" w:hAnsi="GHEA Grapalat"/>
          <w:b/>
          <w:lang w:val="es-ES" w:eastAsia="en-US" w:bidi="ar-SA"/>
        </w:rPr>
        <w:t xml:space="preserve"> </w:t>
      </w:r>
      <w:r w:rsidRPr="00C45F5D">
        <w:rPr>
          <w:rFonts w:ascii="GHEA Grapalat" w:hAnsi="GHEA Grapalat"/>
          <w:b/>
          <w:bCs/>
          <w:i/>
          <w:iCs/>
          <w:color w:val="000000"/>
          <w:sz w:val="22"/>
          <w:szCs w:val="22"/>
        </w:rPr>
        <w:t>(Копии ранее заключенного контракта (ов), а также для оценки надлежащего исполнения этого контракта (ов) копия акта, удостоверяющего выполнение контракта (протокол приемки-передачи и т. Д.), Утвержденного сторонами к договору или письменное подтверждение стороны, принимающей договор.</w:t>
      </w: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709"/>
        <w:jc w:val="both"/>
        <w:rPr>
          <w:color w:val="000000"/>
          <w:sz w:val="27"/>
          <w:szCs w:val="27"/>
        </w:rPr>
      </w:pPr>
      <w:r>
        <w:rPr>
          <w:rFonts w:ascii="Calibri" w:hAnsi="Calibri" w:cs="Calibri"/>
          <w:color w:val="000000"/>
          <w:sz w:val="20"/>
          <w:szCs w:val="20"/>
        </w:rPr>
        <w:t> </w:t>
      </w:r>
    </w:p>
    <w:p w:rsidR="007B32DD" w:rsidRDefault="007B32DD" w:rsidP="007B32DD">
      <w:pPr>
        <w:pStyle w:val="af4"/>
        <w:spacing w:before="0" w:beforeAutospacing="0" w:after="0" w:afterAutospacing="0"/>
        <w:ind w:firstLine="709"/>
        <w:jc w:val="both"/>
        <w:rPr>
          <w:color w:val="000000"/>
          <w:sz w:val="27"/>
          <w:szCs w:val="27"/>
        </w:rPr>
      </w:pPr>
      <w:r>
        <w:rPr>
          <w:rFonts w:ascii="Calibri" w:hAnsi="Calibri" w:cs="Calibri"/>
          <w:color w:val="000000"/>
          <w:sz w:val="20"/>
          <w:szCs w:val="20"/>
        </w:rPr>
        <w:t> </w:t>
      </w:r>
    </w:p>
    <w:p w:rsidR="007B32DD" w:rsidRDefault="007B32DD" w:rsidP="007B32DD">
      <w:pPr>
        <w:pStyle w:val="af4"/>
        <w:spacing w:before="0" w:beforeAutospacing="0" w:after="0" w:afterAutospacing="0"/>
        <w:rPr>
          <w:color w:val="000000"/>
          <w:sz w:val="27"/>
          <w:szCs w:val="27"/>
        </w:rPr>
      </w:pPr>
      <w:r>
        <w:rPr>
          <w:rFonts w:ascii="Calibri" w:hAnsi="Calibri" w:cs="Calibri"/>
          <w:color w:val="000000"/>
          <w:sz w:val="20"/>
          <w:szCs w:val="20"/>
        </w:rPr>
        <w:t> </w:t>
      </w:r>
    </w:p>
    <w:p w:rsidR="007B32DD" w:rsidRPr="000C1746" w:rsidRDefault="007B32DD" w:rsidP="007B32D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7B32DD" w:rsidRPr="000C1746" w:rsidRDefault="007B32DD" w:rsidP="007B32D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7B32DD" w:rsidRPr="000C1746" w:rsidRDefault="007B32DD" w:rsidP="007B32D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7B32DD" w:rsidRPr="009044F1" w:rsidRDefault="007B32DD" w:rsidP="007B32D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center"/>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ind w:firstLine="284"/>
        <w:jc w:val="right"/>
        <w:rPr>
          <w:rFonts w:ascii="Calibri" w:hAnsi="Calibri" w:cs="Calibri"/>
          <w:b/>
          <w:bCs/>
          <w:color w:val="000000"/>
          <w:sz w:val="20"/>
          <w:szCs w:val="20"/>
        </w:rPr>
      </w:pPr>
    </w:p>
    <w:p w:rsidR="007B32DD" w:rsidRDefault="007B32DD" w:rsidP="007B32DD">
      <w:pPr>
        <w:pStyle w:val="af4"/>
        <w:spacing w:before="0" w:beforeAutospacing="0" w:after="0" w:afterAutospacing="0"/>
        <w:ind w:firstLine="284"/>
        <w:jc w:val="right"/>
        <w:rPr>
          <w:rFonts w:ascii="Calibri" w:hAnsi="Calibri" w:cs="Calibri"/>
          <w:b/>
          <w:bCs/>
          <w:color w:val="000000"/>
          <w:sz w:val="20"/>
          <w:szCs w:val="20"/>
        </w:rPr>
      </w:pPr>
    </w:p>
    <w:p w:rsidR="007B32DD" w:rsidRDefault="007B32DD" w:rsidP="007B32DD">
      <w:pPr>
        <w:pStyle w:val="af4"/>
        <w:spacing w:before="0" w:beforeAutospacing="0" w:after="0" w:afterAutospacing="0"/>
        <w:ind w:firstLine="284"/>
        <w:jc w:val="right"/>
        <w:rPr>
          <w:rFonts w:ascii="Calibri" w:hAnsi="Calibri" w:cs="Calibri"/>
          <w:b/>
          <w:bCs/>
          <w:color w:val="000000"/>
          <w:sz w:val="20"/>
          <w:szCs w:val="20"/>
        </w:rPr>
      </w:pPr>
    </w:p>
    <w:p w:rsidR="007B32DD" w:rsidRPr="00C45F5D" w:rsidRDefault="007B32DD" w:rsidP="007B32DD">
      <w:pPr>
        <w:pStyle w:val="af4"/>
        <w:spacing w:before="0" w:beforeAutospacing="0" w:after="0" w:afterAutospacing="0"/>
        <w:ind w:firstLine="284"/>
        <w:jc w:val="right"/>
        <w:rPr>
          <w:rFonts w:ascii="GHEA Grapalat" w:hAnsi="GHEA Grapalat"/>
          <w:b/>
          <w:bCs/>
          <w:color w:val="000000"/>
          <w:sz w:val="20"/>
          <w:szCs w:val="20"/>
        </w:rPr>
      </w:pPr>
      <w:r w:rsidRPr="00C45F5D">
        <w:rPr>
          <w:rFonts w:ascii="Calibri" w:hAnsi="Calibri" w:cs="Calibri"/>
          <w:b/>
          <w:bCs/>
          <w:color w:val="000000"/>
          <w:sz w:val="20"/>
          <w:szCs w:val="20"/>
        </w:rPr>
        <w:t> </w:t>
      </w:r>
    </w:p>
    <w:p w:rsidR="007B32DD" w:rsidRPr="00C45F5D" w:rsidRDefault="007B32DD" w:rsidP="007B32DD">
      <w:pPr>
        <w:pStyle w:val="af4"/>
        <w:spacing w:before="0" w:beforeAutospacing="0" w:after="0" w:afterAutospacing="0"/>
        <w:ind w:firstLine="284"/>
        <w:jc w:val="right"/>
        <w:rPr>
          <w:rFonts w:ascii="GHEA Grapalat" w:hAnsi="GHEA Grapalat"/>
          <w:b/>
          <w:bCs/>
          <w:color w:val="000000"/>
          <w:sz w:val="20"/>
          <w:szCs w:val="20"/>
        </w:rPr>
      </w:pPr>
      <w:r>
        <w:rPr>
          <w:rFonts w:ascii="GHEA Grapalat" w:hAnsi="GHEA Grapalat"/>
          <w:b/>
          <w:bCs/>
          <w:color w:val="000000"/>
          <w:sz w:val="20"/>
          <w:szCs w:val="20"/>
        </w:rPr>
        <w:lastRenderedPageBreak/>
        <w:t>Приложение</w:t>
      </w:r>
      <w:r w:rsidRPr="00C45F5D">
        <w:rPr>
          <w:rFonts w:ascii="Calibri" w:hAnsi="Calibri" w:cs="Calibri"/>
          <w:b/>
          <w:bCs/>
          <w:color w:val="000000"/>
          <w:sz w:val="20"/>
          <w:szCs w:val="20"/>
        </w:rPr>
        <w:t>  </w:t>
      </w:r>
      <w:r>
        <w:rPr>
          <w:rFonts w:ascii="GHEA Grapalat" w:hAnsi="GHEA Grapalat"/>
          <w:b/>
          <w:bCs/>
          <w:color w:val="000000"/>
          <w:sz w:val="20"/>
          <w:szCs w:val="20"/>
        </w:rPr>
        <w:t xml:space="preserve"> N 1</w:t>
      </w:r>
      <w:r w:rsidRPr="00C45F5D">
        <w:rPr>
          <w:rFonts w:ascii="GHEA Grapalat" w:hAnsi="GHEA Grapalat"/>
          <w:b/>
          <w:bCs/>
          <w:color w:val="000000"/>
          <w:sz w:val="20"/>
          <w:szCs w:val="20"/>
        </w:rPr>
        <w:t>.2</w:t>
      </w:r>
    </w:p>
    <w:p w:rsidR="007B32DD" w:rsidRDefault="007B32DD" w:rsidP="007B32DD">
      <w:pPr>
        <w:pStyle w:val="31"/>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w:t>
      </w:r>
      <w:r w:rsidR="009B71FF" w:rsidRPr="009B71FF">
        <w:rPr>
          <w:rFonts w:ascii="GHEA Grapalat" w:hAnsi="GHEA Grapalat"/>
          <w:b/>
          <w:sz w:val="24"/>
          <w:szCs w:val="24"/>
        </w:rPr>
        <w:t xml:space="preserve"> срочный</w:t>
      </w:r>
      <w:r w:rsidRPr="00BF4E90">
        <w:rPr>
          <w:rFonts w:ascii="GHEA Grapalat" w:hAnsi="GHEA Grapalat"/>
          <w:b/>
          <w:sz w:val="24"/>
          <w:szCs w:val="24"/>
        </w:rPr>
        <w:t xml:space="preserve"> </w:t>
      </w:r>
      <w:r w:rsidR="00834508" w:rsidRPr="00BF4E90">
        <w:rPr>
          <w:rFonts w:ascii="GHEA Grapalat" w:hAnsi="GHEA Grapalat"/>
          <w:b/>
          <w:sz w:val="24"/>
          <w:szCs w:val="24"/>
        </w:rPr>
        <w:t>открытый конкурс</w:t>
      </w:r>
    </w:p>
    <w:p w:rsidR="007B32DD" w:rsidRDefault="007B32DD" w:rsidP="00834508">
      <w:pPr>
        <w:pStyle w:val="af4"/>
        <w:spacing w:before="0" w:beforeAutospacing="0" w:after="0" w:afterAutospacing="0"/>
        <w:jc w:val="right"/>
        <w:rPr>
          <w:color w:val="000000"/>
          <w:sz w:val="27"/>
          <w:szCs w:val="27"/>
        </w:rPr>
      </w:pPr>
      <w:r w:rsidRPr="00374F4A">
        <w:rPr>
          <w:rFonts w:ascii="GHEA Grapalat" w:hAnsi="GHEA Grapalat"/>
          <w:b/>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p>
    <w:p w:rsidR="007B32DD" w:rsidRDefault="007B32DD" w:rsidP="007B32DD">
      <w:pPr>
        <w:pStyle w:val="af4"/>
        <w:spacing w:before="0" w:beforeAutospacing="0" w:after="0" w:afterAutospacing="0"/>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jc w:val="center"/>
        <w:rPr>
          <w:color w:val="000000"/>
          <w:sz w:val="27"/>
          <w:szCs w:val="27"/>
        </w:rPr>
      </w:pPr>
      <w:r>
        <w:rPr>
          <w:rFonts w:ascii="Calibri" w:hAnsi="Calibri" w:cs="Calibri"/>
          <w:b/>
          <w:bCs/>
          <w:color w:val="000000"/>
        </w:rPr>
        <w:t> </w:t>
      </w:r>
    </w:p>
    <w:p w:rsidR="007B32DD" w:rsidRDefault="007B32DD" w:rsidP="007B32DD">
      <w:pPr>
        <w:pStyle w:val="af4"/>
        <w:spacing w:before="0" w:beforeAutospacing="0" w:after="0" w:afterAutospacing="0"/>
        <w:jc w:val="center"/>
        <w:rPr>
          <w:color w:val="000000"/>
          <w:sz w:val="27"/>
          <w:szCs w:val="27"/>
        </w:rPr>
      </w:pPr>
      <w:r>
        <w:rPr>
          <w:rFonts w:ascii="GHEA Grapalat" w:hAnsi="GHEA Grapalat"/>
          <w:b/>
          <w:bCs/>
          <w:color w:val="000000"/>
        </w:rPr>
        <w:t>ССЫЛКА</w:t>
      </w:r>
    </w:p>
    <w:p w:rsidR="007B32DD" w:rsidRDefault="007B32DD" w:rsidP="007B32DD">
      <w:pPr>
        <w:pStyle w:val="af4"/>
        <w:spacing w:before="0" w:beforeAutospacing="0" w:after="0" w:afterAutospacing="0"/>
        <w:jc w:val="center"/>
        <w:rPr>
          <w:color w:val="000000"/>
          <w:sz w:val="27"/>
          <w:szCs w:val="27"/>
        </w:rPr>
      </w:pPr>
      <w:r>
        <w:rPr>
          <w:rFonts w:ascii="GHEA Grapalat" w:hAnsi="GHEA Grapalat"/>
          <w:b/>
          <w:bCs/>
          <w:color w:val="000000"/>
        </w:rPr>
        <w:t>ОБ ОСНОВНОМ ПЕРСОНАЛЕ, ПРЕДЛОЖЕННОМ УЧАСТНИКОМ</w:t>
      </w:r>
    </w:p>
    <w:p w:rsidR="007B32DD" w:rsidRDefault="007B32DD" w:rsidP="007B32DD">
      <w:pPr>
        <w:pStyle w:val="af4"/>
        <w:spacing w:before="0" w:beforeAutospacing="0" w:after="0" w:afterAutospacing="0"/>
        <w:jc w:val="right"/>
        <w:rPr>
          <w:color w:val="000000"/>
          <w:sz w:val="27"/>
          <w:szCs w:val="27"/>
        </w:rPr>
      </w:pPr>
      <w:r>
        <w:rPr>
          <w:rFonts w:ascii="Calibri" w:hAnsi="Calibri" w:cs="Calibri"/>
          <w:b/>
          <w:bCs/>
          <w:color w:val="000000"/>
          <w:sz w:val="20"/>
          <w:szCs w:val="20"/>
        </w:rPr>
        <w:t> </w:t>
      </w:r>
    </w:p>
    <w:tbl>
      <w:tblPr>
        <w:tblW w:w="10486" w:type="dxa"/>
        <w:tblInd w:w="-743" w:type="dxa"/>
        <w:tblCellMar>
          <w:left w:w="0" w:type="dxa"/>
          <w:right w:w="0" w:type="dxa"/>
        </w:tblCellMar>
        <w:tblLook w:val="04A0" w:firstRow="1" w:lastRow="0" w:firstColumn="1" w:lastColumn="0" w:noHBand="0" w:noVBand="1"/>
      </w:tblPr>
      <w:tblGrid>
        <w:gridCol w:w="1520"/>
        <w:gridCol w:w="2414"/>
        <w:gridCol w:w="2072"/>
        <w:gridCol w:w="2543"/>
        <w:gridCol w:w="1937"/>
      </w:tblGrid>
      <w:tr w:rsidR="007B32DD" w:rsidTr="0029315D">
        <w:trPr>
          <w:trHeight w:val="265"/>
        </w:trPr>
        <w:tc>
          <w:tcPr>
            <w:tcW w:w="10486"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ind w:firstLine="567"/>
              <w:jc w:val="center"/>
              <w:rPr>
                <w:sz w:val="20"/>
                <w:szCs w:val="20"/>
              </w:rPr>
            </w:pPr>
            <w:r>
              <w:rPr>
                <w:rFonts w:ascii="GHEA Grapalat" w:hAnsi="GHEA Grapalat"/>
                <w:sz w:val="20"/>
                <w:szCs w:val="20"/>
              </w:rPr>
              <w:t>Специалисты</w:t>
            </w:r>
            <w:r>
              <w:rPr>
                <w:rFonts w:ascii="Calibri" w:hAnsi="Calibri" w:cs="Calibri"/>
                <w:sz w:val="20"/>
                <w:szCs w:val="20"/>
              </w:rPr>
              <w:t> </w:t>
            </w:r>
            <w:r>
              <w:rPr>
                <w:rFonts w:ascii="GHEA Grapalat" w:hAnsi="GHEA Grapalat"/>
                <w:sz w:val="20"/>
                <w:szCs w:val="20"/>
              </w:rPr>
              <w:t>включены в</w:t>
            </w:r>
            <w:r>
              <w:rPr>
                <w:rFonts w:ascii="Calibri" w:hAnsi="Calibri" w:cs="Calibri"/>
                <w:sz w:val="20"/>
                <w:szCs w:val="20"/>
              </w:rPr>
              <w:t> </w:t>
            </w:r>
            <w:r>
              <w:rPr>
                <w:rFonts w:ascii="GHEA Grapalat" w:hAnsi="GHEA Grapalat"/>
                <w:sz w:val="20"/>
                <w:szCs w:val="20"/>
              </w:rPr>
              <w:t>основной</w:t>
            </w:r>
            <w:r>
              <w:rPr>
                <w:rFonts w:ascii="Calibri" w:hAnsi="Calibri" w:cs="Calibri"/>
                <w:sz w:val="20"/>
                <w:szCs w:val="20"/>
              </w:rPr>
              <w:t> </w:t>
            </w:r>
            <w:r>
              <w:rPr>
                <w:rFonts w:ascii="GHEA Grapalat" w:hAnsi="GHEA Grapalat"/>
                <w:sz w:val="20"/>
                <w:szCs w:val="20"/>
              </w:rPr>
              <w:t>состав</w:t>
            </w:r>
          </w:p>
        </w:tc>
      </w:tr>
      <w:tr w:rsidR="007B32DD" w:rsidTr="0029315D">
        <w:trPr>
          <w:trHeight w:val="265"/>
        </w:trPr>
        <w:tc>
          <w:tcPr>
            <w:tcW w:w="152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line="300" w:lineRule="atLeast"/>
              <w:jc w:val="center"/>
              <w:rPr>
                <w:sz w:val="20"/>
                <w:szCs w:val="20"/>
              </w:rPr>
            </w:pPr>
            <w:r>
              <w:rPr>
                <w:rFonts w:ascii="GHEA Grapalat" w:hAnsi="GHEA Grapalat"/>
                <w:sz w:val="20"/>
                <w:szCs w:val="20"/>
              </w:rPr>
              <w:t>имя</w:t>
            </w:r>
            <w:r>
              <w:rPr>
                <w:rFonts w:ascii="Calibri" w:hAnsi="Calibri" w:cs="Calibri"/>
                <w:sz w:val="20"/>
                <w:szCs w:val="20"/>
              </w:rPr>
              <w:t> </w:t>
            </w:r>
            <w:r>
              <w:rPr>
                <w:rFonts w:ascii="GHEA Grapalat" w:hAnsi="GHEA Grapalat"/>
                <w:sz w:val="20"/>
                <w:szCs w:val="20"/>
              </w:rPr>
              <w:t>,</w:t>
            </w:r>
            <w:r>
              <w:rPr>
                <w:rFonts w:ascii="Calibri" w:hAnsi="Calibri" w:cs="Calibri"/>
                <w:sz w:val="20"/>
                <w:szCs w:val="20"/>
              </w:rPr>
              <w:t> </w:t>
            </w:r>
            <w:r>
              <w:rPr>
                <w:rFonts w:ascii="GHEA Grapalat" w:hAnsi="GHEA Grapalat"/>
                <w:sz w:val="20"/>
                <w:szCs w:val="20"/>
              </w:rPr>
              <w:t>фамилия</w:t>
            </w:r>
          </w:p>
        </w:tc>
        <w:tc>
          <w:tcPr>
            <w:tcW w:w="24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line="300" w:lineRule="atLeast"/>
              <w:jc w:val="center"/>
              <w:rPr>
                <w:sz w:val="20"/>
                <w:szCs w:val="20"/>
              </w:rPr>
            </w:pPr>
            <w:r>
              <w:rPr>
                <w:rFonts w:ascii="GHEA Grapalat" w:hAnsi="GHEA Grapalat"/>
                <w:sz w:val="20"/>
                <w:szCs w:val="20"/>
              </w:rPr>
              <w:t>Квалификация:</w:t>
            </w:r>
          </w:p>
        </w:tc>
        <w:tc>
          <w:tcPr>
            <w:tcW w:w="46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ind w:firstLine="567"/>
              <w:jc w:val="both"/>
              <w:rPr>
                <w:sz w:val="20"/>
                <w:szCs w:val="20"/>
              </w:rPr>
            </w:pPr>
            <w:r>
              <w:rPr>
                <w:rFonts w:ascii="GHEA Grapalat" w:hAnsi="GHEA Grapalat"/>
                <w:sz w:val="20"/>
                <w:szCs w:val="20"/>
                <w:shd w:val="clear" w:color="auto" w:fill="C9D7F1"/>
              </w:rPr>
              <w:t>опыт</w:t>
            </w:r>
            <w:r>
              <w:rPr>
                <w:rFonts w:ascii="Calibri" w:hAnsi="Calibri" w:cs="Calibri"/>
                <w:sz w:val="20"/>
                <w:szCs w:val="20"/>
                <w:shd w:val="clear" w:color="auto" w:fill="C9D7F1"/>
              </w:rPr>
              <w:t> </w:t>
            </w:r>
            <w:r>
              <w:rPr>
                <w:rFonts w:ascii="GHEA Grapalat" w:hAnsi="GHEA Grapalat"/>
                <w:sz w:val="20"/>
                <w:szCs w:val="20"/>
                <w:shd w:val="clear" w:color="auto" w:fill="C9D7F1"/>
              </w:rPr>
              <w:t>работы</w:t>
            </w:r>
          </w:p>
        </w:tc>
        <w:tc>
          <w:tcPr>
            <w:tcW w:w="193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GHEA Grapalat" w:hAnsi="GHEA Grapalat"/>
                <w:sz w:val="20"/>
                <w:szCs w:val="20"/>
              </w:rPr>
              <w:t>Имя</w:t>
            </w:r>
            <w:r>
              <w:rPr>
                <w:rFonts w:ascii="Calibri" w:hAnsi="Calibri" w:cs="Calibri"/>
                <w:sz w:val="20"/>
                <w:szCs w:val="20"/>
              </w:rPr>
              <w:t> </w:t>
            </w:r>
            <w:r>
              <w:rPr>
                <w:rFonts w:ascii="GHEA Grapalat" w:hAnsi="GHEA Grapalat"/>
                <w:sz w:val="20"/>
                <w:szCs w:val="20"/>
              </w:rPr>
              <w:t>работодателя</w:t>
            </w:r>
            <w:r>
              <w:rPr>
                <w:rFonts w:ascii="Calibri" w:hAnsi="Calibri" w:cs="Calibri"/>
                <w:sz w:val="20"/>
                <w:szCs w:val="20"/>
              </w:rPr>
              <w:t> </w:t>
            </w:r>
            <w:r>
              <w:rPr>
                <w:rFonts w:ascii="GHEA Grapalat" w:hAnsi="GHEA Grapalat"/>
                <w:sz w:val="20"/>
                <w:szCs w:val="20"/>
              </w:rPr>
              <w:t>:</w:t>
            </w:r>
          </w:p>
        </w:tc>
      </w:tr>
      <w:tr w:rsidR="007B32DD" w:rsidTr="0029315D">
        <w:trPr>
          <w:trHeight w:val="4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B32DD" w:rsidRDefault="007B32DD" w:rsidP="0029315D">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B32DD" w:rsidRDefault="007B32DD" w:rsidP="0029315D">
            <w:pPr>
              <w:rPr>
                <w:sz w:val="20"/>
                <w:szCs w:val="20"/>
              </w:rPr>
            </w:pP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GHEA Grapalat" w:hAnsi="GHEA Grapalat"/>
                <w:sz w:val="20"/>
                <w:szCs w:val="20"/>
              </w:rPr>
              <w:t>период:</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af4"/>
              <w:spacing w:before="0" w:beforeAutospacing="0" w:after="0" w:afterAutospacing="0" w:line="300" w:lineRule="atLeast"/>
              <w:jc w:val="center"/>
              <w:rPr>
                <w:sz w:val="20"/>
                <w:szCs w:val="20"/>
              </w:rPr>
            </w:pPr>
            <w:r>
              <w:rPr>
                <w:rFonts w:ascii="GHEA Grapalat" w:hAnsi="GHEA Grapalat"/>
                <w:sz w:val="20"/>
                <w:szCs w:val="20"/>
              </w:rPr>
              <w:t>бизнес -</w:t>
            </w:r>
            <w:r>
              <w:rPr>
                <w:rFonts w:ascii="Calibri" w:hAnsi="Calibri" w:cs="Calibri"/>
                <w:sz w:val="20"/>
                <w:szCs w:val="20"/>
              </w:rPr>
              <w:t> </w:t>
            </w:r>
            <w:r>
              <w:rPr>
                <w:rFonts w:ascii="GHEA Grapalat" w:hAnsi="GHEA Grapalat"/>
                <w:sz w:val="20"/>
                <w:szCs w:val="20"/>
              </w:rPr>
              <w:t>сектор</w:t>
            </w:r>
            <w:r>
              <w:rPr>
                <w:rFonts w:ascii="Calibri" w:hAnsi="Calibri" w:cs="Calibri"/>
                <w:sz w:val="20"/>
                <w:szCs w:val="20"/>
              </w:rPr>
              <w:t> </w:t>
            </w:r>
            <w:r>
              <w:rPr>
                <w:rFonts w:ascii="GHEA Grapalat" w:hAnsi="GHEA Grapalat"/>
                <w:sz w:val="20"/>
                <w:szCs w:val="20"/>
              </w:rPr>
              <w:t>и</w:t>
            </w:r>
            <w:r>
              <w:rPr>
                <w:rFonts w:ascii="Calibri" w:hAnsi="Calibri" w:cs="Calibri"/>
                <w:sz w:val="20"/>
                <w:szCs w:val="20"/>
              </w:rPr>
              <w:t> </w:t>
            </w:r>
            <w:r>
              <w:rPr>
                <w:rFonts w:ascii="GHEA Grapalat" w:hAnsi="GHEA Grapalat"/>
                <w:sz w:val="20"/>
                <w:szCs w:val="20"/>
              </w:rPr>
              <w:t>работа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B32DD" w:rsidRDefault="007B32DD" w:rsidP="0029315D">
            <w:pPr>
              <w:rPr>
                <w:sz w:val="20"/>
                <w:szCs w:val="20"/>
              </w:rPr>
            </w:pPr>
          </w:p>
        </w:tc>
      </w:tr>
      <w:tr w:rsidR="007B32DD" w:rsidTr="0029315D">
        <w:trPr>
          <w:trHeight w:val="181"/>
        </w:trPr>
        <w:tc>
          <w:tcPr>
            <w:tcW w:w="1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ind w:firstLine="567"/>
              <w:jc w:val="both"/>
              <w:rPr>
                <w:sz w:val="20"/>
                <w:szCs w:val="20"/>
              </w:rPr>
            </w:pPr>
            <w:r>
              <w:rPr>
                <w:rFonts w:ascii="GHEA Grapalat" w:hAnsi="GHEA Grapalat"/>
                <w:sz w:val="20"/>
                <w:szCs w:val="20"/>
              </w:rPr>
              <w:t>1:</w:t>
            </w:r>
          </w:p>
        </w:tc>
        <w:tc>
          <w:tcPr>
            <w:tcW w:w="24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GHEA Grapalat" w:hAnsi="GHEA Grapalat"/>
                <w:sz w:val="20"/>
                <w:szCs w:val="20"/>
              </w:rPr>
              <w:t>2:</w:t>
            </w: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GHEA Grapalat" w:hAnsi="GHEA Grapalat"/>
                <w:sz w:val="20"/>
                <w:szCs w:val="20"/>
              </w:rPr>
              <w:t>3:</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GHEA Grapalat" w:hAnsi="GHEA Grapalat"/>
                <w:sz w:val="20"/>
                <w:szCs w:val="20"/>
              </w:rPr>
              <w:t>4:</w:t>
            </w:r>
          </w:p>
        </w:tc>
        <w:tc>
          <w:tcPr>
            <w:tcW w:w="19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GHEA Grapalat" w:hAnsi="GHEA Grapalat"/>
                <w:sz w:val="20"/>
                <w:szCs w:val="20"/>
              </w:rPr>
              <w:t>5:</w:t>
            </w:r>
          </w:p>
        </w:tc>
      </w:tr>
      <w:tr w:rsidR="007B32DD" w:rsidTr="0029315D">
        <w:trPr>
          <w:trHeight w:val="181"/>
        </w:trPr>
        <w:tc>
          <w:tcPr>
            <w:tcW w:w="1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ind w:firstLine="567"/>
              <w:jc w:val="both"/>
              <w:rPr>
                <w:sz w:val="20"/>
                <w:szCs w:val="20"/>
              </w:rPr>
            </w:pPr>
            <w:r>
              <w:rPr>
                <w:rFonts w:ascii="Calibri" w:hAnsi="Calibri" w:cs="Calibri"/>
                <w:sz w:val="20"/>
                <w:szCs w:val="20"/>
              </w:rPr>
              <w:t> </w:t>
            </w:r>
          </w:p>
        </w:tc>
        <w:tc>
          <w:tcPr>
            <w:tcW w:w="24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Calibri" w:hAnsi="Calibri" w:cs="Calibri"/>
                <w:sz w:val="20"/>
                <w:szCs w:val="20"/>
              </w:rPr>
              <w:t> </w:t>
            </w: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Calibri" w:hAnsi="Calibri" w:cs="Calibri"/>
                <w:sz w:val="20"/>
                <w:szCs w:val="20"/>
              </w:rPr>
              <w:t> </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Calibri" w:hAnsi="Calibri" w:cs="Calibri"/>
                <w:sz w:val="20"/>
                <w:szCs w:val="20"/>
              </w:rPr>
              <w:t> </w:t>
            </w:r>
          </w:p>
        </w:tc>
        <w:tc>
          <w:tcPr>
            <w:tcW w:w="19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af4"/>
              <w:spacing w:before="0" w:beforeAutospacing="0" w:after="0" w:afterAutospacing="0" w:line="300" w:lineRule="atLeast"/>
              <w:jc w:val="center"/>
              <w:rPr>
                <w:sz w:val="20"/>
                <w:szCs w:val="20"/>
              </w:rPr>
            </w:pPr>
            <w:r>
              <w:rPr>
                <w:rFonts w:ascii="Calibri" w:hAnsi="Calibri" w:cs="Calibri"/>
                <w:sz w:val="20"/>
                <w:szCs w:val="20"/>
              </w:rPr>
              <w:t> </w:t>
            </w:r>
          </w:p>
        </w:tc>
      </w:tr>
    </w:tbl>
    <w:p w:rsidR="007B32DD" w:rsidRDefault="007B32DD" w:rsidP="007B32DD">
      <w:pPr>
        <w:pStyle w:val="af4"/>
        <w:spacing w:before="0" w:beforeAutospacing="0" w:after="0" w:afterAutospacing="0"/>
        <w:jc w:val="right"/>
        <w:rPr>
          <w:color w:val="000000"/>
          <w:sz w:val="27"/>
          <w:szCs w:val="27"/>
        </w:rPr>
      </w:pPr>
    </w:p>
    <w:p w:rsidR="007B32DD" w:rsidRDefault="007B32DD" w:rsidP="007B32DD">
      <w:pPr>
        <w:pStyle w:val="af4"/>
        <w:spacing w:before="0" w:beforeAutospacing="0" w:after="0" w:afterAutospacing="0"/>
        <w:jc w:val="both"/>
        <w:rPr>
          <w:color w:val="000000"/>
          <w:sz w:val="27"/>
          <w:szCs w:val="27"/>
        </w:rPr>
      </w:pPr>
      <w:r w:rsidRPr="00C45F5D">
        <w:rPr>
          <w:rFonts w:ascii="GHEA Grapalat" w:hAnsi="GHEA Grapalat"/>
          <w:b/>
          <w:bCs/>
          <w:i/>
          <w:iCs/>
          <w:color w:val="000000"/>
          <w:sz w:val="22"/>
          <w:szCs w:val="22"/>
        </w:rPr>
        <w:t xml:space="preserve">Прикреплено в рамках процедуры с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r w:rsidR="00834508">
        <w:rPr>
          <w:rFonts w:ascii="Calibri" w:hAnsi="Calibri" w:cs="Calibri"/>
          <w:b/>
          <w:bCs/>
          <w:color w:val="000000"/>
          <w:sz w:val="20"/>
          <w:szCs w:val="20"/>
        </w:rPr>
        <w:t> </w:t>
      </w:r>
      <w:r>
        <w:rPr>
          <w:rFonts w:ascii="GHEA Grapalat" w:hAnsi="GHEA Grapalat"/>
          <w:b/>
          <w:lang w:val="es-ES" w:eastAsia="en-US" w:bidi="ar-SA"/>
        </w:rPr>
        <w:t xml:space="preserve"> </w:t>
      </w:r>
      <w:r w:rsidRPr="00C45F5D">
        <w:rPr>
          <w:rFonts w:ascii="GHEA Grapalat" w:hAnsi="GHEA Grapalat"/>
          <w:b/>
          <w:bCs/>
          <w:i/>
          <w:iCs/>
          <w:color w:val="000000"/>
          <w:sz w:val="22"/>
          <w:szCs w:val="22"/>
        </w:rPr>
        <w:t>(Письменные договоренности, утвержденные специалистами, привлеченными к номинированному персоналу, об их привлечении к выполняемым работам, а также копии паспортов специалистов, квалификационных документов (диплом, аттестат, аттестат и т. Д.).</w:t>
      </w:r>
    </w:p>
    <w:p w:rsidR="007B32DD" w:rsidRDefault="007B32DD" w:rsidP="007B32DD">
      <w:pPr>
        <w:pStyle w:val="af4"/>
        <w:spacing w:before="0" w:beforeAutospacing="0" w:after="0" w:afterAutospacing="0"/>
        <w:jc w:val="both"/>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jc w:val="right"/>
        <w:rPr>
          <w:color w:val="000000"/>
          <w:sz w:val="27"/>
          <w:szCs w:val="27"/>
        </w:rPr>
      </w:pPr>
      <w:r>
        <w:rPr>
          <w:rFonts w:ascii="Calibri" w:hAnsi="Calibri" w:cs="Calibri"/>
          <w:b/>
          <w:bCs/>
          <w:color w:val="000000"/>
          <w:sz w:val="20"/>
          <w:szCs w:val="20"/>
        </w:rPr>
        <w:t> </w:t>
      </w:r>
    </w:p>
    <w:p w:rsidR="007B32DD" w:rsidRDefault="007B32DD" w:rsidP="007B32DD">
      <w:pPr>
        <w:pStyle w:val="af4"/>
        <w:spacing w:before="0" w:beforeAutospacing="0" w:after="0" w:afterAutospacing="0"/>
        <w:jc w:val="right"/>
        <w:rPr>
          <w:color w:val="000000"/>
          <w:sz w:val="27"/>
          <w:szCs w:val="27"/>
        </w:rPr>
      </w:pPr>
      <w:r>
        <w:rPr>
          <w:rFonts w:ascii="Calibri" w:hAnsi="Calibri" w:cs="Calibri"/>
          <w:b/>
          <w:bCs/>
          <w:color w:val="000000"/>
          <w:sz w:val="20"/>
          <w:szCs w:val="20"/>
        </w:rPr>
        <w:t> </w:t>
      </w:r>
    </w:p>
    <w:p w:rsidR="007B32DD" w:rsidRPr="000C1746" w:rsidRDefault="007B32DD" w:rsidP="007B32D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7B32DD" w:rsidRPr="000C1746" w:rsidRDefault="007B32DD" w:rsidP="007B32D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7B32DD" w:rsidRPr="000C1746" w:rsidRDefault="007B32DD" w:rsidP="007B32D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7B32DD" w:rsidRPr="009044F1" w:rsidRDefault="007B32DD" w:rsidP="007B32D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7B32DD" w:rsidRDefault="007B32DD" w:rsidP="007B32DD">
      <w:pPr>
        <w:pStyle w:val="af4"/>
        <w:spacing w:before="0" w:beforeAutospacing="0" w:after="0" w:afterAutospacing="0"/>
        <w:jc w:val="right"/>
        <w:rPr>
          <w:color w:val="000000"/>
          <w:sz w:val="27"/>
          <w:szCs w:val="27"/>
        </w:rPr>
      </w:pPr>
      <w:r>
        <w:rPr>
          <w:rFonts w:ascii="Calibri" w:hAnsi="Calibri" w:cs="Calibri"/>
          <w:color w:val="000000"/>
          <w:sz w:val="20"/>
          <w:szCs w:val="20"/>
        </w:rPr>
        <w:t> </w:t>
      </w:r>
    </w:p>
    <w:p w:rsidR="007B32DD" w:rsidRDefault="007B32DD" w:rsidP="007B32DD">
      <w:pPr>
        <w:pStyle w:val="af4"/>
        <w:spacing w:before="0" w:beforeAutospacing="0" w:after="0" w:afterAutospacing="0"/>
        <w:rPr>
          <w:color w:val="000000"/>
          <w:sz w:val="27"/>
          <w:szCs w:val="27"/>
        </w:rPr>
      </w:pPr>
      <w:r>
        <w:rPr>
          <w:rFonts w:ascii="Calibri" w:hAnsi="Calibri" w:cs="Calibri"/>
          <w:i/>
          <w:iCs/>
          <w:color w:val="000000"/>
          <w:sz w:val="16"/>
          <w:szCs w:val="16"/>
        </w:rPr>
        <w:t> </w:t>
      </w:r>
    </w:p>
    <w:p w:rsidR="007B32DD" w:rsidRDefault="007B32DD" w:rsidP="007B32DD">
      <w:pPr>
        <w:pStyle w:val="af4"/>
        <w:spacing w:before="0" w:beforeAutospacing="0" w:after="0" w:afterAutospacing="0"/>
        <w:ind w:firstLine="567"/>
        <w:rPr>
          <w:color w:val="000000"/>
          <w:sz w:val="27"/>
          <w:szCs w:val="27"/>
        </w:rPr>
      </w:pPr>
      <w:r>
        <w:rPr>
          <w:rFonts w:ascii="Calibri" w:hAnsi="Calibri" w:cs="Calibri"/>
          <w:b/>
          <w:bCs/>
          <w:color w:val="000000"/>
          <w:sz w:val="20"/>
          <w:szCs w:val="20"/>
        </w:rPr>
        <w:t> </w:t>
      </w: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9B71FF" w:rsidRDefault="009B71FF" w:rsidP="00652A78">
      <w:pPr>
        <w:jc w:val="right"/>
        <w:rPr>
          <w:rFonts w:ascii="GHEA Grapalat" w:hAnsi="GHEA Grapalat"/>
          <w:b/>
        </w:rPr>
      </w:pPr>
    </w:p>
    <w:p w:rsidR="009B71FF" w:rsidRDefault="009B71FF" w:rsidP="00652A78">
      <w:pPr>
        <w:jc w:val="right"/>
        <w:rPr>
          <w:rFonts w:ascii="GHEA Grapalat" w:hAnsi="GHEA Grapalat"/>
          <w:b/>
        </w:rPr>
      </w:pPr>
    </w:p>
    <w:p w:rsidR="009B71FF" w:rsidRDefault="009B71FF" w:rsidP="00652A78">
      <w:pPr>
        <w:jc w:val="right"/>
        <w:rPr>
          <w:rFonts w:ascii="GHEA Grapalat" w:hAnsi="GHEA Grapalat"/>
          <w:b/>
        </w:rPr>
      </w:pPr>
    </w:p>
    <w:p w:rsidR="00652A78" w:rsidRDefault="00652A78" w:rsidP="00652A78">
      <w:pPr>
        <w:jc w:val="right"/>
        <w:rPr>
          <w:rFonts w:ascii="GHEA Grapalat" w:hAnsi="GHEA Grapalat"/>
          <w:b/>
        </w:rPr>
      </w:pPr>
      <w:r>
        <w:rPr>
          <w:rFonts w:ascii="GHEA Grapalat" w:hAnsi="GHEA Grapalat"/>
          <w:b/>
        </w:rPr>
        <w:t>Приложение 1.</w:t>
      </w:r>
      <w:r w:rsidR="007B32DD">
        <w:rPr>
          <w:rFonts w:ascii="GHEA Grapalat" w:hAnsi="GHEA Grapalat"/>
          <w:b/>
        </w:rPr>
        <w:t>3</w:t>
      </w:r>
      <w:r>
        <w:rPr>
          <w:rFonts w:ascii="GHEA Grapalat" w:hAnsi="GHEA Grapalat"/>
          <w:b/>
        </w:rPr>
        <w:t xml:space="preserve">** </w:t>
      </w:r>
    </w:p>
    <w:p w:rsidR="00834508" w:rsidRDefault="00834508" w:rsidP="00834508">
      <w:pPr>
        <w:pStyle w:val="31"/>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B71FF" w:rsidRPr="009B71FF">
        <w:rPr>
          <w:rFonts w:ascii="GHEA Grapalat" w:hAnsi="GHEA Grapalat"/>
          <w:b/>
          <w:sz w:val="24"/>
          <w:szCs w:val="24"/>
        </w:rPr>
        <w:t>срочный</w:t>
      </w:r>
      <w:r w:rsidR="009B71FF" w:rsidRPr="00BF4E90">
        <w:rPr>
          <w:rFonts w:ascii="GHEA Grapalat" w:hAnsi="GHEA Grapalat"/>
          <w:b/>
          <w:sz w:val="24"/>
          <w:szCs w:val="24"/>
        </w:rPr>
        <w:t xml:space="preserve"> </w:t>
      </w:r>
      <w:r w:rsidRPr="00BF4E90">
        <w:rPr>
          <w:rFonts w:ascii="GHEA Grapalat" w:hAnsi="GHEA Grapalat"/>
          <w:b/>
          <w:sz w:val="24"/>
          <w:szCs w:val="24"/>
        </w:rPr>
        <w:t>открытый конкурс</w:t>
      </w:r>
    </w:p>
    <w:p w:rsidR="00834508" w:rsidRDefault="00834508" w:rsidP="00834508">
      <w:pPr>
        <w:pStyle w:val="af4"/>
        <w:spacing w:before="0" w:beforeAutospacing="0" w:after="0" w:afterAutospacing="0"/>
        <w:jc w:val="right"/>
        <w:rPr>
          <w:color w:val="000000"/>
          <w:sz w:val="27"/>
          <w:szCs w:val="27"/>
        </w:rPr>
      </w:pPr>
      <w:r w:rsidRPr="00374F4A">
        <w:rPr>
          <w:rFonts w:ascii="GHEA Grapalat" w:hAnsi="GHEA Grapalat"/>
          <w:b/>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lastRenderedPageBreak/>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7271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E7271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E7271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E7271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7271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E7271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E7271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E72713"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00A9306E" w:rsidRPr="00EE6298">
              <w:rPr>
                <w:rFonts w:ascii="GHEA Grapalat" w:eastAsia="GHEA Grapalat" w:hAnsi="GHEA Grapalat" w:cs="GHEA Grapalat"/>
              </w:rPr>
              <w:lastRenderedPageBreak/>
              <w:t>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lastRenderedPageBreak/>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E7271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E72713"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E7271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E7271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AE55B6">
      <w:pPr>
        <w:pStyle w:val="aff3"/>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177"/>
      </w:tblGrid>
      <w:tr w:rsidR="00A9306E" w:rsidRPr="00FD1EE4" w:rsidTr="007110BA">
        <w:trPr>
          <w:trHeight w:val="266"/>
        </w:trPr>
        <w:tc>
          <w:tcPr>
            <w:tcW w:w="9177"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7110BA">
        <w:trPr>
          <w:trHeight w:val="720"/>
        </w:trPr>
        <w:tc>
          <w:tcPr>
            <w:tcW w:w="9177"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7110BA">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3"/>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3"/>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3"/>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3"/>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3"/>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3"/>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3"/>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3"/>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34508" w:rsidRDefault="00834508" w:rsidP="00834508">
      <w:pPr>
        <w:pStyle w:val="31"/>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w:t>
      </w:r>
      <w:r w:rsidR="009B71FF" w:rsidRPr="009B71FF">
        <w:rPr>
          <w:rFonts w:ascii="GHEA Grapalat" w:hAnsi="GHEA Grapalat"/>
          <w:b/>
          <w:sz w:val="24"/>
          <w:szCs w:val="24"/>
        </w:rPr>
        <w:t xml:space="preserve"> срочный</w:t>
      </w:r>
      <w:r w:rsidRPr="00BF4E90">
        <w:rPr>
          <w:rFonts w:ascii="GHEA Grapalat" w:hAnsi="GHEA Grapalat"/>
          <w:b/>
          <w:sz w:val="24"/>
          <w:szCs w:val="24"/>
        </w:rPr>
        <w:t xml:space="preserve"> открытый конкурс</w:t>
      </w:r>
    </w:p>
    <w:p w:rsidR="00834508" w:rsidRDefault="00834508" w:rsidP="00834508">
      <w:pPr>
        <w:pStyle w:val="af4"/>
        <w:spacing w:before="0" w:beforeAutospacing="0" w:after="0" w:afterAutospacing="0"/>
        <w:jc w:val="right"/>
        <w:rPr>
          <w:color w:val="000000"/>
          <w:sz w:val="27"/>
          <w:szCs w:val="27"/>
        </w:rPr>
      </w:pPr>
      <w:r w:rsidRPr="00374F4A">
        <w:rPr>
          <w:rFonts w:ascii="GHEA Grapalat" w:hAnsi="GHEA Grapalat"/>
          <w:b/>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Рассмотрев приглашение на</w:t>
      </w:r>
      <w:r w:rsidR="009B71FF" w:rsidRPr="009B71FF">
        <w:rPr>
          <w:rFonts w:ascii="GHEA Grapalat" w:hAnsi="GHEA Grapalat"/>
          <w:b/>
        </w:rPr>
        <w:t xml:space="preserve"> срочный</w:t>
      </w:r>
      <w:r w:rsidRPr="005744FC">
        <w:rPr>
          <w:rFonts w:ascii="GHEA Grapalat" w:hAnsi="GHEA Grapalat"/>
          <w:spacing w:val="-6"/>
        </w:rPr>
        <w:t xml:space="preserve"> </w:t>
      </w:r>
      <w:r w:rsidR="00834508" w:rsidRPr="00BF4E90">
        <w:rPr>
          <w:rFonts w:ascii="GHEA Grapalat" w:hAnsi="GHEA Grapalat"/>
          <w:b/>
        </w:rPr>
        <w:t>открытый конкурс</w:t>
      </w:r>
      <w:r w:rsidR="00834508" w:rsidRPr="005744FC">
        <w:rPr>
          <w:rFonts w:ascii="GHEA Grapalat" w:hAnsi="GHEA Grapalat"/>
          <w:spacing w:val="-6"/>
        </w:rPr>
        <w:t xml:space="preserve"> </w:t>
      </w:r>
      <w:r w:rsidRPr="005744FC">
        <w:rPr>
          <w:rFonts w:ascii="GHEA Grapalat" w:hAnsi="GHEA Grapalat"/>
          <w:spacing w:val="-6"/>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B4260" w:rsidRPr="005744FC" w:rsidTr="00754AE1">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B4260" w:rsidRPr="005744FC" w:rsidRDefault="00BB4260" w:rsidP="00BB4260">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vAlign w:val="center"/>
          </w:tcPr>
          <w:p w:rsidR="00BB4260" w:rsidRPr="00BB4260" w:rsidRDefault="00F844A3" w:rsidP="00BB4260">
            <w:pPr>
              <w:pStyle w:val="23"/>
              <w:spacing w:line="240" w:lineRule="auto"/>
              <w:ind w:firstLine="0"/>
              <w:rPr>
                <w:rFonts w:ascii="GHEA Grapalat" w:hAnsi="GHEA Grapalat"/>
                <w:vertAlign w:val="subscript"/>
              </w:rPr>
            </w:pPr>
            <w:r w:rsidRPr="00F844A3">
              <w:rPr>
                <w:rFonts w:ascii="GHEA Grapalat" w:hAnsi="GHEA Grapalat"/>
                <w:vertAlign w:val="subscript"/>
              </w:rPr>
              <w:t>Приобретение консультационных услуг по подготовке проектов асфальтирования, строительства тротуаров, благоустройства, разметки, дренажа и ирригации улицы Баграмяна, муниципалитет Гарни, Котайкский марз, РА, оценка стоимости</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BB4260" w:rsidRPr="005744FC" w:rsidRDefault="00BB4260" w:rsidP="00BB4260">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BB4260" w:rsidRPr="005744FC" w:rsidRDefault="00BB4260" w:rsidP="00BB4260">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BB4260" w:rsidRPr="005744FC" w:rsidRDefault="00BB4260" w:rsidP="00BB4260">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9B7A85" w:rsidRDefault="00B2572B" w:rsidP="007110BA">
      <w:pPr>
        <w:widowControl w:val="0"/>
        <w:spacing w:after="160"/>
        <w:jc w:val="right"/>
        <w:rPr>
          <w:rFonts w:ascii="GHEA Grapalat" w:hAnsi="GHEA Grapalat"/>
        </w:rPr>
      </w:pPr>
      <w:r w:rsidRPr="009044F1">
        <w:rPr>
          <w:rFonts w:ascii="GHEA Grapalat" w:hAnsi="GHEA Grapalat"/>
        </w:rPr>
        <w:t>М. П</w:t>
      </w:r>
    </w:p>
    <w:p w:rsidR="007110BA" w:rsidRDefault="007110BA" w:rsidP="007110BA">
      <w:pPr>
        <w:widowControl w:val="0"/>
        <w:spacing w:after="160"/>
        <w:jc w:val="right"/>
        <w:rPr>
          <w:rFonts w:ascii="GHEA Grapalat" w:hAnsi="GHEA Grapalat"/>
        </w:rPr>
      </w:pPr>
    </w:p>
    <w:p w:rsidR="007110BA" w:rsidRDefault="007110BA" w:rsidP="007110BA">
      <w:pPr>
        <w:widowControl w:val="0"/>
        <w:spacing w:after="160"/>
        <w:jc w:val="right"/>
        <w:rPr>
          <w:rFonts w:ascii="GHEA Grapalat" w:hAnsi="GHEA Grapalat"/>
        </w:rPr>
      </w:pPr>
    </w:p>
    <w:p w:rsidR="007110BA" w:rsidRDefault="007110BA" w:rsidP="007110BA">
      <w:pPr>
        <w:widowControl w:val="0"/>
        <w:spacing w:after="160"/>
        <w:jc w:val="right"/>
        <w:rPr>
          <w:rFonts w:ascii="GHEA Grapalat" w:hAnsi="GHEA Grapalat"/>
        </w:rPr>
      </w:pPr>
    </w:p>
    <w:p w:rsidR="007110BA" w:rsidRDefault="007110BA" w:rsidP="007110BA">
      <w:pPr>
        <w:widowControl w:val="0"/>
        <w:spacing w:after="160"/>
        <w:jc w:val="right"/>
        <w:rPr>
          <w:rFonts w:ascii="GHEA Grapalat" w:hAnsi="GHEA Grapalat"/>
        </w:rPr>
      </w:pPr>
    </w:p>
    <w:p w:rsidR="007110BA" w:rsidRPr="007110BA" w:rsidRDefault="007110BA" w:rsidP="007110BA">
      <w:pPr>
        <w:widowControl w:val="0"/>
        <w:spacing w:after="160"/>
        <w:jc w:val="right"/>
        <w:rPr>
          <w:rFonts w:ascii="GHEA Grapalat" w:hAnsi="GHEA Grapalat"/>
        </w:rPr>
      </w:pPr>
    </w:p>
    <w:p w:rsidR="009B71FF" w:rsidRDefault="009B71FF" w:rsidP="00465A41">
      <w:pPr>
        <w:widowControl w:val="0"/>
        <w:ind w:firstLine="567"/>
        <w:jc w:val="right"/>
        <w:rPr>
          <w:rFonts w:ascii="GHEA Grapalat" w:hAnsi="GHEA Grapalat"/>
          <w:b/>
        </w:rPr>
      </w:pPr>
    </w:p>
    <w:p w:rsidR="009B71FF" w:rsidRDefault="009B71FF" w:rsidP="00465A41">
      <w:pPr>
        <w:widowControl w:val="0"/>
        <w:ind w:firstLine="567"/>
        <w:jc w:val="right"/>
        <w:rPr>
          <w:rFonts w:ascii="GHEA Grapalat" w:hAnsi="GHEA Grapalat"/>
          <w:b/>
        </w:rPr>
      </w:pPr>
    </w:p>
    <w:p w:rsidR="009B71FF" w:rsidRDefault="009B71FF" w:rsidP="00465A41">
      <w:pPr>
        <w:widowControl w:val="0"/>
        <w:ind w:firstLine="567"/>
        <w:jc w:val="right"/>
        <w:rPr>
          <w:rFonts w:ascii="GHEA Grapalat" w:hAnsi="GHEA Grapalat"/>
          <w:b/>
        </w:rPr>
      </w:pPr>
    </w:p>
    <w:p w:rsidR="009B71FF" w:rsidRDefault="009B71FF" w:rsidP="00465A41">
      <w:pPr>
        <w:widowControl w:val="0"/>
        <w:ind w:firstLine="567"/>
        <w:jc w:val="right"/>
        <w:rPr>
          <w:rFonts w:ascii="GHEA Grapalat" w:hAnsi="GHEA Grapalat"/>
          <w:b/>
        </w:rPr>
      </w:pPr>
    </w:p>
    <w:p w:rsidR="009B71FF" w:rsidRDefault="009B71FF" w:rsidP="00465A41">
      <w:pPr>
        <w:widowControl w:val="0"/>
        <w:ind w:firstLine="567"/>
        <w:jc w:val="right"/>
        <w:rPr>
          <w:rFonts w:ascii="GHEA Grapalat" w:hAnsi="GHEA Grapalat"/>
          <w:b/>
        </w:rPr>
      </w:pPr>
    </w:p>
    <w:p w:rsidR="001005B0" w:rsidRPr="00B138F3" w:rsidRDefault="007B3F5F" w:rsidP="00465A41">
      <w:pPr>
        <w:widowControl w:val="0"/>
        <w:ind w:firstLine="567"/>
        <w:jc w:val="right"/>
        <w:rPr>
          <w:rFonts w:ascii="GHEA Grapalat" w:hAnsi="GHEA Grapalat"/>
          <w:b/>
        </w:rPr>
      </w:pPr>
      <w:r w:rsidRPr="00B138F3">
        <w:rPr>
          <w:rFonts w:ascii="GHEA Grapalat" w:hAnsi="GHEA Grapalat"/>
          <w:b/>
        </w:rPr>
        <w:t>Приложение № 4</w:t>
      </w:r>
    </w:p>
    <w:p w:rsidR="00834508" w:rsidRDefault="00834508" w:rsidP="00834508">
      <w:pPr>
        <w:pStyle w:val="31"/>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w:t>
      </w:r>
      <w:r w:rsidR="009B71FF" w:rsidRPr="009B71FF">
        <w:rPr>
          <w:rFonts w:ascii="GHEA Grapalat" w:hAnsi="GHEA Grapalat"/>
          <w:b/>
          <w:sz w:val="24"/>
          <w:szCs w:val="24"/>
        </w:rPr>
        <w:t xml:space="preserve"> срочный</w:t>
      </w:r>
      <w:r w:rsidRPr="00BF4E90">
        <w:rPr>
          <w:rFonts w:ascii="GHEA Grapalat" w:hAnsi="GHEA Grapalat"/>
          <w:b/>
          <w:sz w:val="24"/>
          <w:szCs w:val="24"/>
        </w:rPr>
        <w:t xml:space="preserve"> открытый конкурс</w:t>
      </w:r>
    </w:p>
    <w:p w:rsidR="00834508" w:rsidRDefault="00834508" w:rsidP="00834508">
      <w:pPr>
        <w:pStyle w:val="af4"/>
        <w:spacing w:before="0" w:beforeAutospacing="0" w:after="0" w:afterAutospacing="0"/>
        <w:jc w:val="right"/>
        <w:rPr>
          <w:color w:val="000000"/>
          <w:sz w:val="27"/>
          <w:szCs w:val="27"/>
        </w:rPr>
      </w:pPr>
      <w:r w:rsidRPr="00374F4A">
        <w:rPr>
          <w:rFonts w:ascii="GHEA Grapalat" w:hAnsi="GHEA Grapalat"/>
          <w:b/>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465A41">
        <w:rPr>
          <w:rFonts w:ascii="GHEA Grapalat" w:eastAsiaTheme="minorHAnsi" w:hAnsi="GHEA Grapalat" w:cstheme="minorBidi"/>
        </w:rPr>
        <w:t xml:space="preserve">  </w:t>
      </w:r>
      <w:r w:rsidR="00465A41" w:rsidRPr="00D15108">
        <w:rPr>
          <w:rFonts w:ascii="GHEA Grapalat" w:hAnsi="GHEA Grapalat"/>
          <w:b/>
          <w:color w:val="002060"/>
          <w:sz w:val="20"/>
          <w:szCs w:val="20"/>
          <w:u w:val="single"/>
          <w:lang w:val="hy-AM" w:eastAsia="en-US" w:bidi="ar-SA"/>
        </w:rPr>
        <w:t>900008000664</w:t>
      </w:r>
      <w:r w:rsidRPr="00B138F3">
        <w:rPr>
          <w:rFonts w:ascii="GHEA Grapalat" w:eastAsiaTheme="minorHAnsi" w:hAnsi="GHEA Grapalat" w:cstheme="minorBidi"/>
        </w:rPr>
        <w:t xml:space="preserve"> бенефициара.</w:t>
      </w:r>
    </w:p>
    <w:p w:rsidR="007B3F5F" w:rsidRPr="00B138F3" w:rsidRDefault="00465A41"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sidR="007B3F5F" w:rsidRPr="00B138F3">
        <w:rPr>
          <w:rFonts w:ascii="GHEA Grapalat" w:eastAsiaTheme="minorHAnsi" w:hAnsi="GHEA Grapalat" w:cstheme="minorBidi"/>
        </w:rPr>
        <w:t xml:space="preserve">  </w:t>
      </w:r>
      <w:r w:rsidR="007B3F5F"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lastRenderedPageBreak/>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E15A1C" w:rsidRDefault="00E15A1C" w:rsidP="00465A41">
      <w:pPr>
        <w:rPr>
          <w:rFonts w:ascii="GHEA Grapalat" w:hAnsi="GHEA Grapalat"/>
          <w:b/>
        </w:rPr>
      </w:pPr>
    </w:p>
    <w:p w:rsidR="00465A41" w:rsidRDefault="00465A41" w:rsidP="00465A41">
      <w:pPr>
        <w:rPr>
          <w:rFonts w:ascii="GHEA Grapalat" w:hAnsi="GHEA Grapalat"/>
          <w:b/>
        </w:rPr>
      </w:pPr>
    </w:p>
    <w:p w:rsidR="00465A41" w:rsidRPr="00465A41" w:rsidRDefault="00465A41" w:rsidP="00465A41">
      <w:pPr>
        <w:rPr>
          <w:rFonts w:ascii="GHEA Grapalat" w:hAnsi="GHEA Grapalat"/>
          <w:i/>
          <w:sz w:val="22"/>
          <w:szCs w:val="22"/>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834508" w:rsidRDefault="00834508" w:rsidP="00834508">
      <w:pPr>
        <w:pStyle w:val="31"/>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B71FF" w:rsidRPr="009B71FF">
        <w:rPr>
          <w:rFonts w:ascii="GHEA Grapalat" w:hAnsi="GHEA Grapalat"/>
          <w:b/>
          <w:sz w:val="24"/>
          <w:szCs w:val="24"/>
        </w:rPr>
        <w:t>срочный</w:t>
      </w:r>
      <w:r w:rsidR="009B71FF" w:rsidRPr="00BF4E90">
        <w:rPr>
          <w:rFonts w:ascii="GHEA Grapalat" w:hAnsi="GHEA Grapalat"/>
          <w:b/>
          <w:sz w:val="24"/>
          <w:szCs w:val="24"/>
        </w:rPr>
        <w:t xml:space="preserve"> </w:t>
      </w:r>
      <w:r w:rsidRPr="00BF4E90">
        <w:rPr>
          <w:rFonts w:ascii="GHEA Grapalat" w:hAnsi="GHEA Grapalat"/>
          <w:b/>
          <w:sz w:val="24"/>
          <w:szCs w:val="24"/>
        </w:rPr>
        <w:t>открытый конкурс</w:t>
      </w:r>
    </w:p>
    <w:p w:rsidR="00834508" w:rsidRDefault="00834508" w:rsidP="00834508">
      <w:pPr>
        <w:pStyle w:val="af4"/>
        <w:spacing w:before="0" w:beforeAutospacing="0" w:after="0" w:afterAutospacing="0"/>
        <w:jc w:val="right"/>
        <w:rPr>
          <w:color w:val="000000"/>
          <w:sz w:val="27"/>
          <w:szCs w:val="27"/>
        </w:rPr>
      </w:pPr>
      <w:r w:rsidRPr="00374F4A">
        <w:rPr>
          <w:rFonts w:ascii="GHEA Grapalat" w:hAnsi="GHEA Grapalat"/>
          <w:b/>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r>
        <w:rPr>
          <w:rFonts w:ascii="Calibri" w:hAnsi="Calibri" w:cs="Calibri"/>
          <w:b/>
          <w:bCs/>
          <w:color w:val="000000"/>
          <w:sz w:val="20"/>
          <w:szCs w:val="20"/>
        </w:rPr>
        <w:t> </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465A41">
        <w:rPr>
          <w:rFonts w:ascii="GHEA Grapalat" w:eastAsiaTheme="minorHAnsi" w:hAnsi="GHEA Grapalat" w:cstheme="minorBidi"/>
        </w:rPr>
        <w:t xml:space="preserve">  </w:t>
      </w:r>
      <w:r w:rsidR="00465A41" w:rsidRPr="00D15108">
        <w:rPr>
          <w:rFonts w:ascii="GHEA Grapalat" w:hAnsi="GHEA Grapalat"/>
          <w:b/>
          <w:color w:val="002060"/>
          <w:sz w:val="20"/>
          <w:szCs w:val="20"/>
          <w:u w:val="single"/>
          <w:lang w:val="hy-AM" w:eastAsia="en-US" w:bidi="ar-SA"/>
        </w:rPr>
        <w:t>900008000664</w:t>
      </w:r>
      <w:r w:rsidR="00465A41" w:rsidRPr="00BE5D9A">
        <w:rPr>
          <w:rFonts w:ascii="GHEA Grapalat" w:hAnsi="GHEA Grapalat"/>
          <w:b/>
          <w:color w:val="002060"/>
          <w:sz w:val="20"/>
          <w:szCs w:val="20"/>
          <w:u w:val="single"/>
          <w:lang w:eastAsia="en-US" w:bidi="ar-SA"/>
        </w:rPr>
        <w:t xml:space="preserve"> </w:t>
      </w:r>
      <w:r w:rsidR="00465A41" w:rsidRPr="00B138F3">
        <w:rPr>
          <w:rFonts w:ascii="GHEA Grapalat" w:eastAsiaTheme="minorHAnsi" w:hAnsi="GHEA Grapalat" w:cstheme="minorBidi"/>
        </w:rPr>
        <w:t>бенефициара.</w:t>
      </w:r>
      <w:r w:rsidR="005B3A59" w:rsidRPr="00B138F3">
        <w:rPr>
          <w:rFonts w:ascii="GHEA Grapalat" w:eastAsiaTheme="minorHAnsi" w:hAnsi="GHEA Grapalat" w:cstheme="minorBidi"/>
        </w:rPr>
        <w:t xml:space="preserve">             </w:t>
      </w:r>
    </w:p>
    <w:p w:rsidR="00465A41" w:rsidRDefault="00465A41" w:rsidP="005B3A59">
      <w:pPr>
        <w:pStyle w:val="af4"/>
        <w:shd w:val="clear" w:color="auto" w:fill="FFFFFF"/>
        <w:spacing w:before="0" w:beforeAutospacing="0" w:after="0" w:afterAutospacing="0"/>
        <w:ind w:firstLine="375"/>
        <w:jc w:val="both"/>
        <w:rPr>
          <w:rStyle w:val="af5"/>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6"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E15A1C" w:rsidRDefault="00E15A1C" w:rsidP="00834508">
      <w:pPr>
        <w:widowControl w:val="0"/>
        <w:spacing w:after="160"/>
        <w:rPr>
          <w:rFonts w:ascii="GHEA Grapalat" w:hAnsi="GHEA Grapalat"/>
          <w:b/>
        </w:rPr>
      </w:pPr>
    </w:p>
    <w:p w:rsidR="00834508" w:rsidRDefault="00834508" w:rsidP="00834508">
      <w:pPr>
        <w:widowControl w:val="0"/>
        <w:spacing w:after="160"/>
        <w:rPr>
          <w:rFonts w:ascii="GHEA Grapalat" w:hAnsi="GHEA Grapalat"/>
          <w:i/>
        </w:rPr>
      </w:pPr>
    </w:p>
    <w:p w:rsidR="009B71FF" w:rsidRDefault="009B71FF" w:rsidP="00834508">
      <w:pPr>
        <w:widowControl w:val="0"/>
        <w:spacing w:after="160"/>
        <w:rPr>
          <w:rFonts w:ascii="GHEA Grapalat" w:hAnsi="GHEA Grapalat"/>
          <w:i/>
        </w:rPr>
      </w:pPr>
    </w:p>
    <w:p w:rsidR="009B71FF" w:rsidRDefault="009B71FF" w:rsidP="00834508">
      <w:pPr>
        <w:widowControl w:val="0"/>
        <w:spacing w:after="160"/>
        <w:rPr>
          <w:rFonts w:ascii="GHEA Grapalat" w:hAnsi="GHEA Grapalat"/>
          <w:i/>
        </w:rPr>
      </w:pPr>
    </w:p>
    <w:p w:rsidR="009B71FF" w:rsidRDefault="009B71FF" w:rsidP="00834508">
      <w:pPr>
        <w:widowControl w:val="0"/>
        <w:spacing w:after="160"/>
        <w:rPr>
          <w:rFonts w:ascii="GHEA Grapalat" w:hAnsi="GHEA Grapalat"/>
          <w:i/>
        </w:rPr>
      </w:pPr>
    </w:p>
    <w:p w:rsidR="003B2F27" w:rsidRPr="00465A41" w:rsidRDefault="003B2F27" w:rsidP="00465A41">
      <w:pPr>
        <w:jc w:val="right"/>
        <w:rPr>
          <w:rFonts w:ascii="GHEA Grapalat" w:hAnsi="GHEA Grapalat"/>
          <w:i/>
        </w:rPr>
      </w:pPr>
      <w:r w:rsidRPr="00AD29CE">
        <w:rPr>
          <w:rFonts w:ascii="GHEA Grapalat" w:hAnsi="GHEA Grapalat"/>
          <w:b/>
        </w:rPr>
        <w:t xml:space="preserve">Приложение № </w:t>
      </w:r>
      <w:r w:rsidR="00B337B0" w:rsidRPr="006F1605">
        <w:rPr>
          <w:rFonts w:ascii="GHEA Grapalat" w:hAnsi="GHEA Grapalat"/>
          <w:b/>
        </w:rPr>
        <w:t>6</w:t>
      </w:r>
    </w:p>
    <w:p w:rsidR="00834508" w:rsidRDefault="00834508" w:rsidP="00834508">
      <w:pPr>
        <w:pStyle w:val="31"/>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B71FF" w:rsidRPr="009B71FF">
        <w:rPr>
          <w:rFonts w:ascii="GHEA Grapalat" w:hAnsi="GHEA Grapalat"/>
          <w:b/>
          <w:sz w:val="24"/>
          <w:szCs w:val="24"/>
        </w:rPr>
        <w:t>срочный</w:t>
      </w:r>
      <w:r w:rsidR="009B71FF" w:rsidRPr="00BF4E90">
        <w:rPr>
          <w:rFonts w:ascii="GHEA Grapalat" w:hAnsi="GHEA Grapalat"/>
          <w:b/>
          <w:sz w:val="24"/>
          <w:szCs w:val="24"/>
        </w:rPr>
        <w:t xml:space="preserve"> </w:t>
      </w:r>
      <w:r w:rsidRPr="00BF4E90">
        <w:rPr>
          <w:rFonts w:ascii="GHEA Grapalat" w:hAnsi="GHEA Grapalat"/>
          <w:b/>
          <w:sz w:val="24"/>
          <w:szCs w:val="24"/>
        </w:rPr>
        <w:t>открытый конкурс</w:t>
      </w:r>
    </w:p>
    <w:p w:rsidR="009B71FF" w:rsidRDefault="00834508" w:rsidP="009B71FF">
      <w:pPr>
        <w:pStyle w:val="af4"/>
        <w:spacing w:before="0" w:beforeAutospacing="0" w:after="0" w:afterAutospacing="0"/>
        <w:jc w:val="right"/>
        <w:rPr>
          <w:rFonts w:ascii="GHEA Grapalat" w:hAnsi="GHEA Grapalat"/>
          <w:b/>
          <w:i/>
          <w:sz w:val="22"/>
          <w:szCs w:val="22"/>
          <w:lang w:val="af-ZA" w:eastAsia="en-US" w:bidi="ar-SA"/>
        </w:rPr>
      </w:pPr>
      <w:r w:rsidRPr="00374F4A">
        <w:rPr>
          <w:rFonts w:ascii="GHEA Grapalat" w:hAnsi="GHEA Grapalat"/>
          <w:b/>
        </w:rPr>
        <w:t xml:space="preserve">под кодом </w:t>
      </w:r>
      <w:r w:rsidR="009B71FF" w:rsidRPr="0029315D">
        <w:rPr>
          <w:rFonts w:ascii="GHEA Grapalat" w:hAnsi="GHEA Grapalat"/>
          <w:b/>
          <w:i/>
          <w:sz w:val="22"/>
          <w:szCs w:val="22"/>
          <w:lang w:val="af-ZA" w:eastAsia="en-US" w:bidi="ar-SA"/>
        </w:rPr>
        <w:t>ԳՀ–</w:t>
      </w:r>
      <w:r w:rsidR="009B71FF">
        <w:rPr>
          <w:rFonts w:ascii="GHEA Grapalat" w:hAnsi="GHEA Grapalat"/>
          <w:b/>
          <w:i/>
          <w:sz w:val="22"/>
          <w:szCs w:val="22"/>
          <w:lang w:val="af-ZA" w:eastAsia="en-US" w:bidi="ar-SA"/>
        </w:rPr>
        <w:t>Հ</w:t>
      </w:r>
      <w:r w:rsidR="009B71FF" w:rsidRPr="0029315D">
        <w:rPr>
          <w:rFonts w:ascii="GHEA Grapalat" w:hAnsi="GHEA Grapalat"/>
          <w:b/>
          <w:i/>
          <w:sz w:val="22"/>
          <w:lang w:val="hy-AM" w:eastAsia="en-US" w:bidi="ar-SA"/>
        </w:rPr>
        <w:t>ԲՄԽԾՁԲ</w:t>
      </w:r>
      <w:r w:rsidR="009B71FF" w:rsidRPr="0029315D">
        <w:rPr>
          <w:rFonts w:ascii="GHEA Grapalat" w:hAnsi="GHEA Grapalat"/>
          <w:b/>
          <w:i/>
          <w:sz w:val="22"/>
          <w:szCs w:val="22"/>
          <w:lang w:val="af-ZA" w:eastAsia="en-US" w:bidi="ar-SA"/>
        </w:rPr>
        <w:t>-24/</w:t>
      </w:r>
      <w:r w:rsidR="009B71FF">
        <w:rPr>
          <w:rFonts w:ascii="GHEA Grapalat" w:hAnsi="GHEA Grapalat"/>
          <w:b/>
          <w:i/>
          <w:sz w:val="22"/>
          <w:szCs w:val="22"/>
          <w:lang w:val="af-ZA" w:eastAsia="en-US" w:bidi="ar-SA"/>
        </w:rPr>
        <w:t>2</w:t>
      </w:r>
    </w:p>
    <w:p w:rsidR="003B2F27" w:rsidRPr="00936B04" w:rsidRDefault="003B2F27" w:rsidP="009B71FF">
      <w:pPr>
        <w:pStyle w:val="af4"/>
        <w:spacing w:before="0" w:beforeAutospacing="0" w:after="0" w:afterAutospacing="0"/>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 ________________________ ДЛЯ НУЖД ГОСУДАРСТВА</w:t>
      </w:r>
    </w:p>
    <w:p w:rsidR="003B2F27" w:rsidRDefault="003B2F27" w:rsidP="009B71FF">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34508">
      <w:pPr>
        <w:widowControl w:val="0"/>
        <w:spacing w:after="160" w:line="336" w:lineRule="auto"/>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w:t>
      </w:r>
      <w:r w:rsidR="009859C7">
        <w:rPr>
          <w:rFonts w:ascii="GHEA Grapalat" w:hAnsi="GHEA Grapalat"/>
        </w:rPr>
        <w:t xml:space="preserve">ику (Приложение № 3.1) и </w:t>
      </w:r>
      <w:r w:rsidR="009859C7" w:rsidRPr="009859C7">
        <w:rPr>
          <w:rFonts w:ascii="GHEA Grapalat" w:hAnsi="GHEA Grapalat"/>
          <w:b/>
        </w:rPr>
        <w:t>2</w:t>
      </w:r>
      <w:r w:rsidRPr="009859C7">
        <w:rPr>
          <w:rFonts w:ascii="GHEA Grapalat" w:hAnsi="GHEA Grapalat"/>
          <w:b/>
        </w:rPr>
        <w:t xml:space="preserve"> экземпляр </w:t>
      </w:r>
      <w:r>
        <w:rPr>
          <w:rFonts w:ascii="GHEA Grapalat" w:hAnsi="GHEA Grapalat"/>
        </w:rPr>
        <w:t xml:space="preserve">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9859C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9859C7">
        <w:rPr>
          <w:rFonts w:ascii="GHEA Grapalat" w:hAnsi="GHEA Grapalat"/>
          <w:b/>
        </w:rPr>
        <w:t>20</w:t>
      </w:r>
      <w:r w:rsidR="00184C37" w:rsidRPr="009859C7">
        <w:rPr>
          <w:rFonts w:ascii="GHEA Grapalat" w:hAnsi="GHEA Grapalat"/>
          <w:b/>
        </w:rPr>
        <w:t xml:space="preserve"> рабочих</w:t>
      </w:r>
      <w:r w:rsidR="00184C37">
        <w:rPr>
          <w:rFonts w:ascii="GHEA Grapalat" w:hAnsi="GHEA Grapalat"/>
        </w:rPr>
        <w:t xml:space="preserve">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34272D" w:rsidRPr="009859C7" w:rsidRDefault="00184C37" w:rsidP="009859C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9"/>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lastRenderedPageBreak/>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9859C7">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859C7" w:rsidRDefault="009B7BE7" w:rsidP="009859C7">
      <w:pPr>
        <w:widowControl w:val="0"/>
        <w:tabs>
          <w:tab w:val="left" w:pos="1134"/>
        </w:tabs>
        <w:spacing w:after="160" w:line="360" w:lineRule="auto"/>
        <w:ind w:firstLine="567"/>
        <w:jc w:val="both"/>
        <w:rPr>
          <w:rFonts w:ascii="GHEA Grapalat" w:hAnsi="GHEA Grapalat"/>
          <w:b/>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9859C7" w:rsidRDefault="003B2F27" w:rsidP="009859C7">
      <w:pPr>
        <w:widowControl w:val="0"/>
        <w:tabs>
          <w:tab w:val="left" w:pos="1134"/>
        </w:tabs>
        <w:spacing w:after="160" w:line="360" w:lineRule="auto"/>
        <w:ind w:firstLine="567"/>
        <w:jc w:val="center"/>
        <w:rPr>
          <w:rFonts w:ascii="GHEA Grapalat" w:hAnsi="GHEA Grapalat"/>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9859C7">
        <w:rPr>
          <w:rFonts w:ascii="GHEA Grapalat" w:hAnsi="GHEA Grapalat"/>
        </w:rPr>
        <w:t>.</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34508">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43443E" w:rsidRPr="00834508" w:rsidRDefault="003B2F27" w:rsidP="00834508">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w:t>
      </w:r>
      <w:r w:rsidRPr="00AD29CE">
        <w:rPr>
          <w:rFonts w:ascii="GHEA Grapalat" w:hAnsi="GHEA Grapalat"/>
        </w:rPr>
        <w:lastRenderedPageBreak/>
        <w:t>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834508" w:rsidRDefault="003B2F27" w:rsidP="00834508">
      <w:pPr>
        <w:jc w:val="center"/>
        <w:rPr>
          <w:rFonts w:ascii="GHEA Grapalat" w:hAnsi="GHEA Grapalat"/>
          <w:b/>
        </w:rPr>
      </w:pPr>
      <w:r w:rsidRPr="00AD29CE">
        <w:rPr>
          <w:rFonts w:ascii="GHEA Grapalat" w:hAnsi="GHEA Grapalat"/>
          <w:b/>
        </w:rPr>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 xml:space="preserve">Изменения и дополнения могут быть внесены в договор исключительно </w:t>
      </w:r>
      <w:r w:rsidRPr="00AD29CE">
        <w:rPr>
          <w:rFonts w:ascii="GHEA Grapalat" w:hAnsi="GHEA Grapalat"/>
        </w:rPr>
        <w:lastRenderedPageBreak/>
        <w:t>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10"/>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1"/>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lastRenderedPageBreak/>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834508">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 xml:space="preserve">тикратный размер базовой единицы закупок, то Заказчиком будет заключенo соглашение в случае, если представленное </w:t>
      </w:r>
      <w:r w:rsidRPr="00842146">
        <w:rPr>
          <w:rFonts w:ascii="GHEA Grapalat" w:hAnsi="GHEA Grapalat"/>
        </w:rPr>
        <w:lastRenderedPageBreak/>
        <w:t>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ED53CF" w:rsidRDefault="003B2F27" w:rsidP="003B2F27">
      <w:pPr>
        <w:widowControl w:val="0"/>
        <w:spacing w:after="160" w:line="360" w:lineRule="auto"/>
        <w:ind w:firstLine="567"/>
        <w:jc w:val="both"/>
        <w:rPr>
          <w:rFonts w:ascii="GHEA Grapalat" w:hAnsi="GHEA Grapalat"/>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w:t>
      </w:r>
    </w:p>
    <w:p w:rsidR="00ED53CF" w:rsidRDefault="00ED53CF" w:rsidP="003B2F27">
      <w:pPr>
        <w:widowControl w:val="0"/>
        <w:spacing w:after="160" w:line="360" w:lineRule="auto"/>
        <w:ind w:firstLine="567"/>
        <w:jc w:val="both"/>
        <w:rPr>
          <w:rFonts w:ascii="GHEA Grapalat" w:hAnsi="GHEA Grapalat"/>
          <w:i/>
        </w:rPr>
      </w:pPr>
    </w:p>
    <w:p w:rsidR="00ED53CF" w:rsidRDefault="00ED53CF" w:rsidP="003B2F27">
      <w:pPr>
        <w:widowControl w:val="0"/>
        <w:spacing w:after="160" w:line="360" w:lineRule="auto"/>
        <w:ind w:firstLine="567"/>
        <w:jc w:val="both"/>
        <w:rPr>
          <w:rFonts w:ascii="GHEA Grapalat" w:hAnsi="GHEA Grapalat"/>
          <w:i/>
        </w:rPr>
      </w:pPr>
    </w:p>
    <w:p w:rsidR="00ED53CF" w:rsidRDefault="00ED53CF" w:rsidP="003B2F27">
      <w:pPr>
        <w:widowControl w:val="0"/>
        <w:spacing w:after="160" w:line="360" w:lineRule="auto"/>
        <w:ind w:firstLine="567"/>
        <w:jc w:val="both"/>
        <w:rPr>
          <w:rFonts w:ascii="GHEA Grapalat" w:hAnsi="GHEA Grapalat"/>
          <w:i/>
        </w:rPr>
      </w:pPr>
    </w:p>
    <w:p w:rsidR="00ED53CF" w:rsidRDefault="00ED53CF" w:rsidP="003B2F27">
      <w:pPr>
        <w:widowControl w:val="0"/>
        <w:spacing w:after="160" w:line="360" w:lineRule="auto"/>
        <w:ind w:firstLine="567"/>
        <w:jc w:val="both"/>
        <w:rPr>
          <w:rFonts w:ascii="GHEA Grapalat" w:hAnsi="GHEA Grapalat"/>
          <w:i/>
        </w:rPr>
      </w:pPr>
    </w:p>
    <w:p w:rsidR="00ED53CF" w:rsidRDefault="00ED53CF" w:rsidP="003B2F27">
      <w:pPr>
        <w:widowControl w:val="0"/>
        <w:spacing w:after="160" w:line="360" w:lineRule="auto"/>
        <w:ind w:firstLine="567"/>
        <w:jc w:val="both"/>
        <w:rPr>
          <w:rFonts w:ascii="GHEA Grapalat" w:hAnsi="GHEA Grapalat"/>
          <w:i/>
        </w:rPr>
      </w:pPr>
    </w:p>
    <w:p w:rsidR="00ED53CF" w:rsidRDefault="00ED53CF" w:rsidP="003B2F27">
      <w:pPr>
        <w:widowControl w:val="0"/>
        <w:spacing w:after="160" w:line="360" w:lineRule="auto"/>
        <w:ind w:firstLine="567"/>
        <w:jc w:val="both"/>
        <w:rPr>
          <w:rFonts w:ascii="GHEA Grapalat" w:hAnsi="GHEA Grapalat"/>
          <w:i/>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ения.</w:t>
      </w:r>
    </w:p>
    <w:p w:rsidR="003B2F27" w:rsidRPr="009859C7" w:rsidRDefault="003B2F27" w:rsidP="009859C7">
      <w:pPr>
        <w:jc w:val="right"/>
        <w:rPr>
          <w:rFonts w:ascii="GHEA Grapalat" w:hAnsi="GHEA Grapalat"/>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230"/>
        <w:gridCol w:w="1838"/>
      </w:tblGrid>
      <w:tr w:rsidR="003B2F27" w:rsidRPr="00E40AC8" w:rsidTr="00834508">
        <w:trPr>
          <w:trHeight w:val="422"/>
          <w:jc w:val="center"/>
        </w:trPr>
        <w:tc>
          <w:tcPr>
            <w:tcW w:w="11751"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834508">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3068"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834508">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230"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838"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3"/>
              <w:t>**</w:t>
            </w:r>
          </w:p>
        </w:tc>
      </w:tr>
      <w:tr w:rsidR="00834508" w:rsidRPr="00834508" w:rsidTr="00834508">
        <w:trPr>
          <w:trHeight w:val="277"/>
          <w:jc w:val="center"/>
        </w:trPr>
        <w:tc>
          <w:tcPr>
            <w:tcW w:w="1880" w:type="dxa"/>
            <w:vAlign w:val="center"/>
          </w:tcPr>
          <w:p w:rsidR="00834508" w:rsidRPr="00273BFB" w:rsidRDefault="00834508" w:rsidP="00834508">
            <w:pPr>
              <w:jc w:val="center"/>
              <w:rPr>
                <w:rFonts w:ascii="GHEA Grapalat" w:hAnsi="GHEA Grapalat"/>
                <w:sz w:val="20"/>
              </w:rPr>
            </w:pPr>
            <w:r w:rsidRPr="00273BFB">
              <w:rPr>
                <w:rFonts w:ascii="GHEA Grapalat" w:hAnsi="GHEA Grapalat"/>
                <w:sz w:val="20"/>
              </w:rPr>
              <w:t>1</w:t>
            </w:r>
          </w:p>
        </w:tc>
        <w:tc>
          <w:tcPr>
            <w:tcW w:w="1846" w:type="dxa"/>
            <w:vAlign w:val="center"/>
          </w:tcPr>
          <w:p w:rsidR="00834508" w:rsidRPr="00273BFB" w:rsidRDefault="00834508" w:rsidP="00834508">
            <w:pPr>
              <w:jc w:val="center"/>
              <w:rPr>
                <w:rFonts w:ascii="GHEA Grapalat" w:hAnsi="GHEA Grapalat"/>
                <w:sz w:val="20"/>
              </w:rPr>
            </w:pPr>
            <w:r w:rsidRPr="00273BFB">
              <w:rPr>
                <w:rFonts w:ascii="Calibri" w:hAnsi="Calibri" w:cs="Arial"/>
                <w:sz w:val="20"/>
                <w:szCs w:val="20"/>
              </w:rPr>
              <w:t>71241200/</w:t>
            </w:r>
            <w:r w:rsidR="000B0A5B">
              <w:rPr>
                <w:rFonts w:ascii="Calibri" w:hAnsi="Calibri" w:cs="Arial"/>
                <w:sz w:val="20"/>
                <w:szCs w:val="20"/>
              </w:rPr>
              <w:t>12</w:t>
            </w:r>
          </w:p>
        </w:tc>
        <w:tc>
          <w:tcPr>
            <w:tcW w:w="1606" w:type="dxa"/>
            <w:vAlign w:val="center"/>
          </w:tcPr>
          <w:p w:rsidR="00F844A3" w:rsidRPr="00F844A3" w:rsidRDefault="00F844A3" w:rsidP="00F844A3">
            <w:pPr>
              <w:jc w:val="center"/>
              <w:rPr>
                <w:rFonts w:ascii="GHEA Grapalat" w:hAnsi="GHEA Grapalat"/>
                <w:sz w:val="16"/>
                <w:szCs w:val="20"/>
                <w:lang w:val="af-ZA"/>
              </w:rPr>
            </w:pPr>
            <w:r w:rsidRPr="00F844A3">
              <w:rPr>
                <w:rFonts w:ascii="GHEA Grapalat" w:hAnsi="GHEA Grapalat"/>
                <w:sz w:val="16"/>
                <w:szCs w:val="20"/>
                <w:lang w:val="af-ZA"/>
              </w:rPr>
              <w:t>Асфальтирование, устройство тротуаров, благоустройство, разметка, дренаж и оросительные ручьи улицы Баграмяна общины Гарни, Котайкский марз, РА.</w:t>
            </w:r>
          </w:p>
          <w:p w:rsidR="00834508" w:rsidRPr="00C50B1A" w:rsidRDefault="00F844A3" w:rsidP="00F844A3">
            <w:pPr>
              <w:jc w:val="center"/>
              <w:rPr>
                <w:rFonts w:ascii="GHEA Grapalat" w:hAnsi="GHEA Grapalat"/>
                <w:sz w:val="20"/>
                <w:highlight w:val="yellow"/>
              </w:rPr>
            </w:pPr>
            <w:r w:rsidRPr="00F844A3">
              <w:rPr>
                <w:rFonts w:ascii="GHEA Grapalat" w:hAnsi="GHEA Grapalat"/>
                <w:sz w:val="16"/>
                <w:szCs w:val="20"/>
                <w:lang w:val="af-ZA"/>
              </w:rPr>
              <w:t>закупка консультационных услуг по подготовке проектов работ, расчет стоимости согласно проектному заданию №1.</w:t>
            </w:r>
          </w:p>
        </w:tc>
        <w:tc>
          <w:tcPr>
            <w:tcW w:w="1174" w:type="dxa"/>
            <w:vAlign w:val="center"/>
          </w:tcPr>
          <w:p w:rsidR="00834508" w:rsidRDefault="00834508" w:rsidP="00834508">
            <w:pPr>
              <w:jc w:val="center"/>
            </w:pPr>
            <w:r w:rsidRPr="005D4689">
              <w:t>драм</w:t>
            </w:r>
          </w:p>
        </w:tc>
        <w:tc>
          <w:tcPr>
            <w:tcW w:w="1355" w:type="dxa"/>
            <w:vAlign w:val="center"/>
          </w:tcPr>
          <w:p w:rsidR="00834508" w:rsidRPr="00273BFB" w:rsidRDefault="00834508" w:rsidP="00834508">
            <w:pPr>
              <w:jc w:val="center"/>
              <w:rPr>
                <w:rFonts w:ascii="GHEA Grapalat" w:hAnsi="GHEA Grapalat"/>
                <w:sz w:val="20"/>
              </w:rPr>
            </w:pPr>
          </w:p>
        </w:tc>
        <w:tc>
          <w:tcPr>
            <w:tcW w:w="822" w:type="dxa"/>
            <w:vAlign w:val="center"/>
          </w:tcPr>
          <w:p w:rsidR="00834508" w:rsidRPr="00273BFB" w:rsidRDefault="00834508" w:rsidP="00834508">
            <w:pPr>
              <w:jc w:val="center"/>
              <w:rPr>
                <w:rFonts w:ascii="GHEA Grapalat" w:hAnsi="GHEA Grapalat"/>
                <w:sz w:val="20"/>
              </w:rPr>
            </w:pPr>
            <w:r w:rsidRPr="00273BFB">
              <w:rPr>
                <w:rFonts w:ascii="GHEA Grapalat" w:hAnsi="GHEA Grapalat"/>
                <w:sz w:val="20"/>
              </w:rPr>
              <w:t>1</w:t>
            </w:r>
          </w:p>
        </w:tc>
        <w:tc>
          <w:tcPr>
            <w:tcW w:w="1230" w:type="dxa"/>
            <w:vAlign w:val="center"/>
          </w:tcPr>
          <w:p w:rsidR="00834508" w:rsidRPr="00834508" w:rsidRDefault="00834508" w:rsidP="00834508">
            <w:pPr>
              <w:jc w:val="center"/>
              <w:rPr>
                <w:sz w:val="20"/>
                <w:szCs w:val="20"/>
              </w:rPr>
            </w:pPr>
            <w:r w:rsidRPr="00834508">
              <w:rPr>
                <w:sz w:val="20"/>
                <w:szCs w:val="20"/>
              </w:rPr>
              <w:t>Котайкский марз, РА, село Гарни</w:t>
            </w:r>
          </w:p>
        </w:tc>
        <w:tc>
          <w:tcPr>
            <w:tcW w:w="1838" w:type="dxa"/>
          </w:tcPr>
          <w:p w:rsidR="00834508" w:rsidRDefault="00834508" w:rsidP="00834508">
            <w:r w:rsidRPr="00793BDB">
              <w:t>В случае предоставления финансовых средств – 21-й календарный день со дня вступления в силу договора между сторонами.</w:t>
            </w:r>
          </w:p>
        </w:tc>
      </w:tr>
      <w:tr w:rsidR="00834508" w:rsidRPr="00834508" w:rsidTr="00834508">
        <w:trPr>
          <w:trHeight w:val="439"/>
          <w:jc w:val="center"/>
        </w:trPr>
        <w:tc>
          <w:tcPr>
            <w:tcW w:w="11751" w:type="dxa"/>
            <w:gridSpan w:val="8"/>
            <w:vAlign w:val="center"/>
          </w:tcPr>
          <w:p w:rsidR="005550BC" w:rsidRDefault="005550BC" w:rsidP="005550BC">
            <w:r>
              <w:t>1. Представить объемы работ, обоснованные в результате детальных исследований.</w:t>
            </w:r>
          </w:p>
          <w:p w:rsidR="005550BC" w:rsidRDefault="005550BC" w:rsidP="005550BC">
            <w:r>
              <w:t>2. Подготовить проектно-сметную документацию в соответствии с требованиями законодательства и нормативно-технических документов, действующих в Республике Армения.</w:t>
            </w:r>
          </w:p>
          <w:p w:rsidR="005550BC" w:rsidRDefault="005550BC" w:rsidP="005550BC">
            <w:r>
              <w:t xml:space="preserve">3. Предоставить разработанный проект в электронном (PDF) и 4-х печатных экземплярах, с рабочей проектной </w:t>
            </w:r>
            <w:r>
              <w:lastRenderedPageBreak/>
              <w:t>и сметной документацией и техническими условиями.</w:t>
            </w:r>
          </w:p>
          <w:p w:rsidR="005550BC" w:rsidRDefault="005550BC" w:rsidP="005550BC">
            <w:r>
              <w:t>4. Предоставьте смету в 2-х бумажных экземплярах формата А4 и одновременно объемный лист с электронными версиями Excel.</w:t>
            </w:r>
          </w:p>
          <w:p w:rsidR="005550BC" w:rsidRDefault="005550BC" w:rsidP="005550BC">
            <w:r>
              <w:t>5. Предоставить объемную ведомость на армянском и русском языках.</w:t>
            </w:r>
          </w:p>
          <w:p w:rsidR="005550BC" w:rsidRDefault="005550BC" w:rsidP="005550BC">
            <w:r>
              <w:t>6. Представить гарантийные сроки и технические характеристики используемых материалов и приборов, оборудования.</w:t>
            </w:r>
          </w:p>
          <w:p w:rsidR="00834508" w:rsidRPr="00793BDB" w:rsidRDefault="005550BC" w:rsidP="005550BC">
            <w:r>
              <w:t>7. Проектное задание составляется при совместном участии и согласовании выбранного проектировщика и заказчика.</w:t>
            </w:r>
          </w:p>
        </w:tc>
      </w:tr>
    </w:tbl>
    <w:p w:rsidR="00631747" w:rsidRDefault="00631747" w:rsidP="00631747">
      <w:pPr>
        <w:jc w:val="center"/>
        <w:rPr>
          <w:rFonts w:ascii="Sylfaen" w:eastAsia="Calibri" w:hAnsi="Sylfaen"/>
          <w:b/>
          <w:sz w:val="22"/>
          <w:szCs w:val="22"/>
          <w:lang w:val="hy-AM" w:eastAsia="en-US" w:bidi="ar-SA"/>
        </w:rPr>
      </w:pPr>
    </w:p>
    <w:p w:rsidR="00BB4260" w:rsidRDefault="00BB4260" w:rsidP="00631747">
      <w:pPr>
        <w:jc w:val="center"/>
        <w:rPr>
          <w:rFonts w:ascii="Sylfaen" w:eastAsia="Calibri" w:hAnsi="Sylfaen"/>
          <w:b/>
          <w:sz w:val="22"/>
          <w:szCs w:val="22"/>
          <w:lang w:val="hy-AM" w:eastAsia="en-US" w:bidi="ar-SA"/>
        </w:rPr>
      </w:pPr>
      <w:r w:rsidRPr="00BB4260">
        <w:rPr>
          <w:rFonts w:ascii="Sylfaen" w:eastAsia="Calibri" w:hAnsi="Sylfaen"/>
          <w:b/>
          <w:sz w:val="22"/>
          <w:szCs w:val="22"/>
          <w:lang w:val="hy-AM" w:eastAsia="en-US" w:bidi="ar-SA"/>
        </w:rPr>
        <w:t>ЗАДАЧА ПРОЕКТА № 1</w:t>
      </w:r>
    </w:p>
    <w:p w:rsidR="00631747" w:rsidRPr="00C50B1A" w:rsidRDefault="00F844A3" w:rsidP="00631747">
      <w:pPr>
        <w:jc w:val="center"/>
        <w:rPr>
          <w:rFonts w:ascii="GHEA Grapalat" w:hAnsi="GHEA Grapalat"/>
          <w:b/>
          <w:sz w:val="20"/>
          <w:szCs w:val="20"/>
          <w:highlight w:val="yellow"/>
          <w:lang w:val="hy-AM" w:eastAsia="en-US" w:bidi="ar-SA"/>
        </w:rPr>
      </w:pPr>
      <w:r w:rsidRPr="00F844A3">
        <w:rPr>
          <w:rFonts w:ascii="Sylfaen" w:eastAsia="Calibri" w:hAnsi="Sylfaen"/>
          <w:b/>
          <w:sz w:val="22"/>
          <w:szCs w:val="22"/>
          <w:lang w:val="hy-AM" w:eastAsia="en-US" w:bidi="ar-SA"/>
        </w:rPr>
        <w:t>Подготовка проектов асфальтирования улицы Баграмяна, строительство тротуаров, отделка, разметка, строительство дренажных и ирригационных потоков общины Гарни, Котайкский марз, РА, приобретение консультационных услуг по сметам</w:t>
      </w:r>
    </w:p>
    <w:tbl>
      <w:tblPr>
        <w:tblpPr w:leftFromText="180" w:rightFromText="180" w:vertAnchor="text" w:horzAnchor="margin" w:tblpX="-554" w:tblpY="115"/>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598"/>
        <w:gridCol w:w="5206"/>
      </w:tblGrid>
      <w:tr w:rsidR="00631747" w:rsidRPr="00BB4260" w:rsidTr="00550DD4">
        <w:trPr>
          <w:trHeight w:val="516"/>
        </w:trPr>
        <w:tc>
          <w:tcPr>
            <w:tcW w:w="993" w:type="dxa"/>
            <w:shd w:val="clear" w:color="auto" w:fill="auto"/>
            <w:vAlign w:val="center"/>
          </w:tcPr>
          <w:p w:rsidR="00631747" w:rsidRPr="00BB4260" w:rsidRDefault="00631747" w:rsidP="00631747">
            <w:pPr>
              <w:spacing w:after="200" w:line="276" w:lineRule="auto"/>
              <w:contextualSpacing/>
              <w:jc w:val="center"/>
              <w:rPr>
                <w:rFonts w:ascii="Sylfaen" w:eastAsia="Calibri" w:hAnsi="Sylfaen"/>
                <w:sz w:val="22"/>
                <w:szCs w:val="22"/>
                <w:lang w:eastAsia="en-US" w:bidi="ar-SA"/>
              </w:rPr>
            </w:pPr>
            <w:r w:rsidRPr="00BB4260">
              <w:rPr>
                <w:rFonts w:ascii="Sylfaen" w:eastAsia="Calibri" w:hAnsi="Sylfaen"/>
                <w:sz w:val="22"/>
                <w:szCs w:val="22"/>
                <w:lang w:eastAsia="en-US" w:bidi="ar-SA"/>
              </w:rPr>
              <w:t>1</w:t>
            </w:r>
          </w:p>
        </w:tc>
        <w:tc>
          <w:tcPr>
            <w:tcW w:w="3598" w:type="dxa"/>
            <w:shd w:val="clear" w:color="auto" w:fill="auto"/>
            <w:vAlign w:val="center"/>
          </w:tcPr>
          <w:p w:rsidR="00631747" w:rsidRPr="00BB4260" w:rsidRDefault="00631747" w:rsidP="00631747">
            <w:pPr>
              <w:spacing w:after="200" w:line="276" w:lineRule="auto"/>
              <w:jc w:val="center"/>
              <w:rPr>
                <w:rFonts w:ascii="Sylfaen" w:eastAsia="Calibri" w:hAnsi="Sylfaen"/>
                <w:b/>
                <w:sz w:val="22"/>
                <w:szCs w:val="22"/>
                <w:lang w:val="hy-AM" w:eastAsia="en-US" w:bidi="ar-SA"/>
              </w:rPr>
            </w:pPr>
            <w:r w:rsidRPr="00BB4260">
              <w:rPr>
                <w:rFonts w:ascii="Sylfaen" w:eastAsia="Calibri" w:hAnsi="Sylfaen" w:cs="Arial"/>
                <w:b/>
                <w:sz w:val="22"/>
                <w:szCs w:val="22"/>
                <w:lang w:val="hy-AM" w:eastAsia="en-US" w:bidi="ar-SA"/>
              </w:rPr>
              <w:t>Дизайн</w:t>
            </w:r>
            <w:r w:rsidRPr="00BB4260">
              <w:rPr>
                <w:rFonts w:ascii="Sylfaen" w:eastAsia="Calibri" w:hAnsi="Sylfaen"/>
                <w:b/>
                <w:sz w:val="22"/>
                <w:szCs w:val="22"/>
                <w:lang w:val="hy-AM" w:eastAsia="en-US" w:bidi="ar-SA"/>
              </w:rPr>
              <w:t xml:space="preserve"> </w:t>
            </w:r>
            <w:r w:rsidRPr="00BB4260">
              <w:rPr>
                <w:rFonts w:ascii="Sylfaen" w:eastAsia="Calibri" w:hAnsi="Sylfaen" w:cs="Arial"/>
                <w:b/>
                <w:sz w:val="22"/>
                <w:szCs w:val="22"/>
                <w:lang w:val="hy-AM" w:eastAsia="en-US" w:bidi="ar-SA"/>
              </w:rPr>
              <w:t>основа</w:t>
            </w:r>
          </w:p>
        </w:tc>
        <w:tc>
          <w:tcPr>
            <w:tcW w:w="5206" w:type="dxa"/>
            <w:shd w:val="clear" w:color="auto" w:fill="auto"/>
          </w:tcPr>
          <w:p w:rsidR="00631747" w:rsidRPr="00BB4260" w:rsidRDefault="00631747" w:rsidP="00631747">
            <w:pPr>
              <w:spacing w:after="200" w:line="276" w:lineRule="auto"/>
              <w:rPr>
                <w:rFonts w:ascii="Sylfaen" w:eastAsia="Calibri" w:hAnsi="Sylfaen"/>
                <w:sz w:val="22"/>
                <w:szCs w:val="22"/>
                <w:lang w:val="hy-AM" w:eastAsia="en-US" w:bidi="ar-SA"/>
              </w:rPr>
            </w:pPr>
            <w:r w:rsidRPr="00BB4260">
              <w:rPr>
                <w:rFonts w:ascii="Sylfaen" w:eastAsia="Calibri" w:hAnsi="Sylfaen" w:cs="Arial"/>
                <w:sz w:val="22"/>
                <w:szCs w:val="22"/>
                <w:lang w:val="hy-AM" w:eastAsia="en-US" w:bidi="ar-SA"/>
              </w:rPr>
              <w:t>Задание на архитектурное проектирование , данное лидером сообщества.</w:t>
            </w:r>
            <w:r w:rsidRPr="00BB4260">
              <w:rPr>
                <w:rFonts w:ascii="Sylfaen" w:eastAsia="Calibri" w:hAnsi="Sylfaen"/>
                <w:sz w:val="22"/>
                <w:szCs w:val="22"/>
                <w:lang w:val="hy-AM" w:eastAsia="en-US" w:bidi="ar-SA"/>
              </w:rPr>
              <w:t xml:space="preserve">                </w:t>
            </w:r>
          </w:p>
        </w:tc>
      </w:tr>
      <w:tr w:rsidR="00631747" w:rsidRPr="00BB4260" w:rsidTr="00550DD4">
        <w:trPr>
          <w:trHeight w:val="502"/>
        </w:trPr>
        <w:tc>
          <w:tcPr>
            <w:tcW w:w="993" w:type="dxa"/>
            <w:shd w:val="clear" w:color="auto" w:fill="auto"/>
            <w:vAlign w:val="center"/>
          </w:tcPr>
          <w:p w:rsidR="00631747" w:rsidRPr="00BB4260" w:rsidRDefault="00631747" w:rsidP="00631747">
            <w:pPr>
              <w:spacing w:after="200" w:line="276" w:lineRule="auto"/>
              <w:contextualSpacing/>
              <w:jc w:val="center"/>
              <w:rPr>
                <w:rFonts w:ascii="Sylfaen" w:eastAsia="Calibri" w:hAnsi="Sylfaen"/>
                <w:sz w:val="22"/>
                <w:szCs w:val="22"/>
                <w:lang w:eastAsia="en-US" w:bidi="ar-SA"/>
              </w:rPr>
            </w:pPr>
            <w:r w:rsidRPr="00BB4260">
              <w:rPr>
                <w:rFonts w:ascii="Sylfaen" w:eastAsia="Calibri" w:hAnsi="Sylfaen"/>
                <w:sz w:val="22"/>
                <w:szCs w:val="22"/>
                <w:lang w:eastAsia="en-US" w:bidi="ar-SA"/>
              </w:rPr>
              <w:t>2</w:t>
            </w:r>
          </w:p>
        </w:tc>
        <w:tc>
          <w:tcPr>
            <w:tcW w:w="3598" w:type="dxa"/>
            <w:shd w:val="clear" w:color="auto" w:fill="auto"/>
            <w:vAlign w:val="center"/>
          </w:tcPr>
          <w:p w:rsidR="00631747" w:rsidRPr="00BB4260" w:rsidRDefault="00631747" w:rsidP="00631747">
            <w:pPr>
              <w:spacing w:after="200" w:line="276" w:lineRule="auto"/>
              <w:jc w:val="center"/>
              <w:rPr>
                <w:rFonts w:ascii="Sylfaen" w:eastAsia="Calibri" w:hAnsi="Sylfaen"/>
                <w:b/>
                <w:sz w:val="22"/>
                <w:szCs w:val="22"/>
                <w:lang w:val="hy-AM" w:eastAsia="en-US" w:bidi="ar-SA"/>
              </w:rPr>
            </w:pPr>
            <w:r w:rsidRPr="00BB4260">
              <w:rPr>
                <w:rFonts w:ascii="Sylfaen" w:eastAsia="Calibri" w:hAnsi="Sylfaen" w:cs="Arial"/>
                <w:b/>
                <w:sz w:val="22"/>
                <w:szCs w:val="22"/>
                <w:lang w:val="hy-AM" w:eastAsia="en-US" w:bidi="ar-SA"/>
              </w:rPr>
              <w:t>Клиент:</w:t>
            </w:r>
          </w:p>
        </w:tc>
        <w:tc>
          <w:tcPr>
            <w:tcW w:w="5206" w:type="dxa"/>
            <w:shd w:val="clear" w:color="auto" w:fill="auto"/>
          </w:tcPr>
          <w:p w:rsidR="00631747" w:rsidRPr="00BB4260" w:rsidRDefault="00631747" w:rsidP="00631747">
            <w:pPr>
              <w:spacing w:after="200" w:line="276" w:lineRule="auto"/>
              <w:rPr>
                <w:rFonts w:ascii="Sylfaen" w:eastAsia="Calibri" w:hAnsi="Sylfaen"/>
                <w:sz w:val="22"/>
                <w:szCs w:val="22"/>
                <w:lang w:val="hy-AM" w:eastAsia="en-US" w:bidi="ar-SA"/>
              </w:rPr>
            </w:pPr>
            <w:r w:rsidRPr="00BB4260">
              <w:rPr>
                <w:rFonts w:ascii="Sylfaen" w:eastAsia="Calibri" w:hAnsi="Sylfaen"/>
                <w:sz w:val="22"/>
                <w:szCs w:val="22"/>
                <w:lang w:val="hy-AM" w:eastAsia="en-US" w:bidi="ar-SA"/>
              </w:rPr>
              <w:t xml:space="preserve">Общественный зал </w:t>
            </w:r>
            <w:r w:rsidRPr="00BB4260">
              <w:rPr>
                <w:rFonts w:ascii="Sylfaen" w:eastAsia="Calibri" w:hAnsi="Sylfaen"/>
                <w:sz w:val="22"/>
                <w:szCs w:val="22"/>
                <w:lang w:eastAsia="en-US" w:bidi="ar-SA"/>
              </w:rPr>
              <w:t>Гарни</w:t>
            </w:r>
            <w:r w:rsidRPr="00BB4260">
              <w:rPr>
                <w:rFonts w:ascii="Sylfaen" w:eastAsia="Calibri" w:hAnsi="Sylfaen" w:cs="Arial"/>
                <w:sz w:val="22"/>
                <w:szCs w:val="22"/>
                <w:lang w:val="hy-AM" w:eastAsia="en-US" w:bidi="ar-SA"/>
              </w:rPr>
              <w:t xml:space="preserve"> </w:t>
            </w:r>
          </w:p>
        </w:tc>
      </w:tr>
      <w:tr w:rsidR="00631747" w:rsidRPr="00BB4260" w:rsidTr="00550DD4">
        <w:trPr>
          <w:trHeight w:val="494"/>
        </w:trPr>
        <w:tc>
          <w:tcPr>
            <w:tcW w:w="993" w:type="dxa"/>
            <w:shd w:val="clear" w:color="auto" w:fill="auto"/>
            <w:vAlign w:val="center"/>
          </w:tcPr>
          <w:p w:rsidR="00631747" w:rsidRPr="00BB4260" w:rsidRDefault="00631747" w:rsidP="00631747">
            <w:pPr>
              <w:spacing w:after="200" w:line="276" w:lineRule="auto"/>
              <w:contextualSpacing/>
              <w:jc w:val="center"/>
              <w:rPr>
                <w:rFonts w:ascii="Sylfaen" w:eastAsia="Calibri" w:hAnsi="Sylfaen"/>
                <w:sz w:val="22"/>
                <w:szCs w:val="22"/>
                <w:lang w:eastAsia="en-US" w:bidi="ar-SA"/>
              </w:rPr>
            </w:pPr>
            <w:r w:rsidRPr="00BB4260">
              <w:rPr>
                <w:rFonts w:ascii="Sylfaen" w:eastAsia="Calibri" w:hAnsi="Sylfaen"/>
                <w:sz w:val="22"/>
                <w:szCs w:val="22"/>
                <w:lang w:eastAsia="en-US" w:bidi="ar-SA"/>
              </w:rPr>
              <w:t>3</w:t>
            </w:r>
          </w:p>
        </w:tc>
        <w:tc>
          <w:tcPr>
            <w:tcW w:w="3598" w:type="dxa"/>
            <w:shd w:val="clear" w:color="auto" w:fill="auto"/>
            <w:vAlign w:val="center"/>
          </w:tcPr>
          <w:p w:rsidR="00631747" w:rsidRPr="00BB4260" w:rsidRDefault="00631747" w:rsidP="00631747">
            <w:pPr>
              <w:spacing w:after="200" w:line="276" w:lineRule="auto"/>
              <w:jc w:val="center"/>
              <w:rPr>
                <w:rFonts w:ascii="Sylfaen" w:eastAsia="Calibri" w:hAnsi="Sylfaen"/>
                <w:b/>
                <w:sz w:val="22"/>
                <w:szCs w:val="22"/>
                <w:lang w:val="hy-AM" w:eastAsia="en-US" w:bidi="ar-SA"/>
              </w:rPr>
            </w:pPr>
            <w:r w:rsidRPr="00BB4260">
              <w:rPr>
                <w:rFonts w:ascii="Sylfaen" w:eastAsia="Calibri" w:hAnsi="Sylfaen" w:cs="Arial"/>
                <w:b/>
                <w:sz w:val="22"/>
                <w:szCs w:val="22"/>
                <w:lang w:val="hy-AM" w:eastAsia="en-US" w:bidi="ar-SA"/>
              </w:rPr>
              <w:t>Дизайн</w:t>
            </w:r>
            <w:r w:rsidRPr="00BB4260">
              <w:rPr>
                <w:rFonts w:ascii="Sylfaen" w:eastAsia="Calibri" w:hAnsi="Sylfaen"/>
                <w:b/>
                <w:sz w:val="22"/>
                <w:szCs w:val="22"/>
                <w:lang w:val="hy-AM" w:eastAsia="en-US" w:bidi="ar-SA"/>
              </w:rPr>
              <w:t xml:space="preserve"> </w:t>
            </w:r>
            <w:r w:rsidRPr="00BB4260">
              <w:rPr>
                <w:rFonts w:ascii="Sylfaen" w:eastAsia="Calibri" w:hAnsi="Sylfaen" w:cs="Arial"/>
                <w:b/>
                <w:sz w:val="22"/>
                <w:szCs w:val="22"/>
                <w:lang w:val="hy-AM" w:eastAsia="en-US" w:bidi="ar-SA"/>
              </w:rPr>
              <w:t>этап</w:t>
            </w:r>
          </w:p>
        </w:tc>
        <w:tc>
          <w:tcPr>
            <w:tcW w:w="5206" w:type="dxa"/>
            <w:shd w:val="clear" w:color="auto" w:fill="auto"/>
          </w:tcPr>
          <w:p w:rsidR="00631747" w:rsidRPr="00BB4260" w:rsidRDefault="00631747" w:rsidP="00631747">
            <w:pPr>
              <w:spacing w:after="200" w:line="276" w:lineRule="auto"/>
              <w:rPr>
                <w:rFonts w:ascii="Sylfaen" w:eastAsia="Calibri" w:hAnsi="Sylfaen"/>
                <w:sz w:val="22"/>
                <w:szCs w:val="22"/>
                <w:lang w:val="hy-AM" w:eastAsia="en-US" w:bidi="ar-SA"/>
              </w:rPr>
            </w:pPr>
            <w:r w:rsidRPr="00BB4260">
              <w:rPr>
                <w:rFonts w:ascii="Sylfaen" w:eastAsia="Calibri" w:hAnsi="Sylfaen" w:cs="Arial"/>
                <w:sz w:val="22"/>
                <w:szCs w:val="22"/>
                <w:lang w:val="hy-AM" w:eastAsia="en-US" w:bidi="ar-SA"/>
              </w:rPr>
              <w:t>Работающий</w:t>
            </w:r>
            <w:r w:rsidRPr="00BB4260">
              <w:rPr>
                <w:rFonts w:ascii="Sylfaen" w:eastAsia="Calibri" w:hAnsi="Sylfaen"/>
                <w:sz w:val="22"/>
                <w:szCs w:val="22"/>
                <w:lang w:val="hy-AM" w:eastAsia="en-US" w:bidi="ar-SA"/>
              </w:rPr>
              <w:t xml:space="preserve"> </w:t>
            </w:r>
            <w:r w:rsidRPr="00BB4260">
              <w:rPr>
                <w:rFonts w:ascii="Sylfaen" w:eastAsia="Calibri" w:hAnsi="Sylfaen" w:cs="Arial"/>
                <w:sz w:val="22"/>
                <w:szCs w:val="22"/>
                <w:lang w:val="hy-AM" w:eastAsia="en-US" w:bidi="ar-SA"/>
              </w:rPr>
              <w:t>проект</w:t>
            </w:r>
          </w:p>
        </w:tc>
      </w:tr>
      <w:tr w:rsidR="00631747" w:rsidRPr="00BB4260" w:rsidTr="00550DD4">
        <w:trPr>
          <w:trHeight w:val="1421"/>
        </w:trPr>
        <w:tc>
          <w:tcPr>
            <w:tcW w:w="993" w:type="dxa"/>
            <w:shd w:val="clear" w:color="auto" w:fill="auto"/>
            <w:vAlign w:val="center"/>
          </w:tcPr>
          <w:p w:rsidR="00631747" w:rsidRPr="00BB4260" w:rsidRDefault="00631747" w:rsidP="00631747">
            <w:pPr>
              <w:spacing w:after="200" w:line="276" w:lineRule="auto"/>
              <w:contextualSpacing/>
              <w:jc w:val="center"/>
              <w:rPr>
                <w:rFonts w:ascii="Sylfaen" w:eastAsia="Calibri" w:hAnsi="Sylfaen"/>
                <w:sz w:val="22"/>
                <w:szCs w:val="22"/>
                <w:lang w:eastAsia="en-US" w:bidi="ar-SA"/>
              </w:rPr>
            </w:pPr>
            <w:r w:rsidRPr="00BB4260">
              <w:rPr>
                <w:rFonts w:ascii="Sylfaen" w:eastAsia="Calibri" w:hAnsi="Sylfaen"/>
                <w:sz w:val="22"/>
                <w:szCs w:val="22"/>
                <w:lang w:eastAsia="en-US" w:bidi="ar-SA"/>
              </w:rPr>
              <w:t>4</w:t>
            </w:r>
          </w:p>
        </w:tc>
        <w:tc>
          <w:tcPr>
            <w:tcW w:w="3598" w:type="dxa"/>
            <w:shd w:val="clear" w:color="auto" w:fill="auto"/>
            <w:vAlign w:val="center"/>
          </w:tcPr>
          <w:p w:rsidR="00631747" w:rsidRPr="00BB4260" w:rsidRDefault="00631747" w:rsidP="00631747">
            <w:pPr>
              <w:spacing w:after="200" w:line="276" w:lineRule="auto"/>
              <w:jc w:val="center"/>
              <w:rPr>
                <w:rFonts w:ascii="Sylfaen" w:eastAsia="Calibri" w:hAnsi="Sylfaen" w:cs="Arial"/>
                <w:b/>
                <w:sz w:val="22"/>
                <w:szCs w:val="22"/>
                <w:lang w:val="hy-AM" w:eastAsia="en-US" w:bidi="ar-SA"/>
              </w:rPr>
            </w:pPr>
            <w:r w:rsidRPr="00BB4260">
              <w:rPr>
                <w:rFonts w:ascii="Sylfaen" w:eastAsia="Calibri" w:hAnsi="Sylfaen" w:cs="Arial"/>
                <w:b/>
                <w:sz w:val="22"/>
                <w:szCs w:val="22"/>
                <w:lang w:val="hy-AM" w:eastAsia="en-US" w:bidi="ar-SA"/>
              </w:rPr>
              <w:t>Цель:</w:t>
            </w:r>
          </w:p>
        </w:tc>
        <w:tc>
          <w:tcPr>
            <w:tcW w:w="5206" w:type="dxa"/>
            <w:shd w:val="clear" w:color="auto" w:fill="auto"/>
          </w:tcPr>
          <w:p w:rsidR="00631747" w:rsidRPr="00BB4260" w:rsidRDefault="00F844A3" w:rsidP="00631747">
            <w:pPr>
              <w:spacing w:after="200" w:line="276" w:lineRule="auto"/>
              <w:rPr>
                <w:rFonts w:ascii="Sylfaen" w:eastAsia="Calibri" w:hAnsi="Sylfaen" w:cs="Arial"/>
                <w:color w:val="222222"/>
                <w:sz w:val="22"/>
                <w:szCs w:val="22"/>
                <w:lang w:val="hy-AM" w:eastAsia="hy-AM" w:bidi="ar-SA"/>
              </w:rPr>
            </w:pPr>
            <w:r w:rsidRPr="00F844A3">
              <w:rPr>
                <w:rFonts w:ascii="Sylfaen" w:eastAsia="Calibri" w:hAnsi="Sylfaen" w:cs="Arial"/>
                <w:sz w:val="22"/>
                <w:szCs w:val="22"/>
                <w:lang w:val="hy-AM" w:eastAsia="hy-AM" w:bidi="ar-SA"/>
              </w:rPr>
              <w:t>Асфальтирование улицы Баграмяна, строительство тротуаров, благоустройство, разметка, прокладка дренажных и ирригационных ручек общины Гарни, Котайкский марз, РА</w:t>
            </w:r>
          </w:p>
        </w:tc>
      </w:tr>
      <w:tr w:rsidR="00631747" w:rsidRPr="00BB4260" w:rsidTr="00550DD4">
        <w:trPr>
          <w:trHeight w:val="473"/>
        </w:trPr>
        <w:tc>
          <w:tcPr>
            <w:tcW w:w="993" w:type="dxa"/>
            <w:shd w:val="clear" w:color="auto" w:fill="auto"/>
            <w:vAlign w:val="center"/>
          </w:tcPr>
          <w:p w:rsidR="00631747" w:rsidRPr="00BB4260" w:rsidRDefault="00631747" w:rsidP="00631747">
            <w:pPr>
              <w:spacing w:after="200" w:line="276" w:lineRule="auto"/>
              <w:contextualSpacing/>
              <w:jc w:val="center"/>
              <w:rPr>
                <w:rFonts w:ascii="Sylfaen" w:eastAsia="Calibri" w:hAnsi="Sylfaen"/>
                <w:sz w:val="22"/>
                <w:szCs w:val="22"/>
                <w:lang w:eastAsia="en-US" w:bidi="ar-SA"/>
              </w:rPr>
            </w:pPr>
            <w:r w:rsidRPr="00BB4260">
              <w:rPr>
                <w:rFonts w:ascii="Sylfaen" w:eastAsia="Calibri" w:hAnsi="Sylfaen"/>
                <w:sz w:val="22"/>
                <w:szCs w:val="22"/>
                <w:lang w:eastAsia="en-US" w:bidi="ar-SA"/>
              </w:rPr>
              <w:t>5</w:t>
            </w:r>
          </w:p>
        </w:tc>
        <w:tc>
          <w:tcPr>
            <w:tcW w:w="3598" w:type="dxa"/>
            <w:shd w:val="clear" w:color="auto" w:fill="auto"/>
            <w:vAlign w:val="center"/>
          </w:tcPr>
          <w:p w:rsidR="00631747" w:rsidRPr="00BB4260" w:rsidRDefault="00631747" w:rsidP="00631747">
            <w:pPr>
              <w:spacing w:after="200" w:line="276" w:lineRule="auto"/>
              <w:jc w:val="center"/>
              <w:rPr>
                <w:rFonts w:ascii="Sylfaen" w:eastAsia="Calibri" w:hAnsi="Sylfaen" w:cs="Arial"/>
                <w:b/>
                <w:sz w:val="22"/>
                <w:szCs w:val="22"/>
                <w:lang w:val="hy-AM" w:eastAsia="en-US" w:bidi="ar-SA"/>
              </w:rPr>
            </w:pPr>
            <w:r w:rsidRPr="00BB4260">
              <w:rPr>
                <w:rFonts w:ascii="Sylfaen" w:eastAsia="Calibri" w:hAnsi="Sylfaen" w:cs="Arial"/>
                <w:b/>
                <w:sz w:val="22"/>
                <w:szCs w:val="22"/>
                <w:lang w:val="hy-AM" w:eastAsia="en-US" w:bidi="ar-SA"/>
              </w:rPr>
              <w:t>Экспертиза</w:t>
            </w:r>
          </w:p>
        </w:tc>
        <w:tc>
          <w:tcPr>
            <w:tcW w:w="5206" w:type="dxa"/>
            <w:shd w:val="clear" w:color="auto" w:fill="auto"/>
          </w:tcPr>
          <w:p w:rsidR="00631747" w:rsidRPr="00BB4260" w:rsidRDefault="00631747" w:rsidP="00631747">
            <w:pPr>
              <w:spacing w:after="200" w:line="276" w:lineRule="auto"/>
              <w:rPr>
                <w:rFonts w:ascii="Sylfaen" w:eastAsia="Calibri" w:hAnsi="Sylfaen"/>
                <w:sz w:val="22"/>
                <w:szCs w:val="22"/>
                <w:lang w:val="hy-AM" w:eastAsia="en-US" w:bidi="ar-SA"/>
              </w:rPr>
            </w:pPr>
            <w:r w:rsidRPr="00BB4260">
              <w:rPr>
                <w:rFonts w:ascii="Sylfaen" w:eastAsia="Calibri" w:hAnsi="Sylfaen"/>
                <w:sz w:val="22"/>
                <w:szCs w:val="22"/>
                <w:lang w:val="hy-AM" w:eastAsia="en-US" w:bidi="ar-SA"/>
              </w:rPr>
              <w:t>Просто – за счет клиента</w:t>
            </w:r>
          </w:p>
        </w:tc>
      </w:tr>
      <w:tr w:rsidR="00631747" w:rsidRPr="00BB4260" w:rsidTr="00550DD4">
        <w:trPr>
          <w:trHeight w:val="2725"/>
        </w:trPr>
        <w:tc>
          <w:tcPr>
            <w:tcW w:w="993" w:type="dxa"/>
            <w:shd w:val="clear" w:color="auto" w:fill="auto"/>
            <w:vAlign w:val="center"/>
          </w:tcPr>
          <w:p w:rsidR="00631747" w:rsidRPr="00BB4260" w:rsidRDefault="00631747" w:rsidP="00631747">
            <w:pPr>
              <w:spacing w:after="200" w:line="276" w:lineRule="auto"/>
              <w:contextualSpacing/>
              <w:jc w:val="center"/>
              <w:rPr>
                <w:rFonts w:ascii="Sylfaen" w:eastAsia="Calibri" w:hAnsi="Sylfaen"/>
                <w:sz w:val="22"/>
                <w:szCs w:val="22"/>
                <w:lang w:eastAsia="en-US" w:bidi="ar-SA"/>
              </w:rPr>
            </w:pPr>
            <w:r w:rsidRPr="00BB4260">
              <w:rPr>
                <w:rFonts w:ascii="Sylfaen" w:eastAsia="Calibri" w:hAnsi="Sylfaen"/>
                <w:sz w:val="22"/>
                <w:szCs w:val="22"/>
                <w:lang w:eastAsia="en-US" w:bidi="ar-SA"/>
              </w:rPr>
              <w:t>6</w:t>
            </w:r>
          </w:p>
        </w:tc>
        <w:tc>
          <w:tcPr>
            <w:tcW w:w="3598" w:type="dxa"/>
            <w:shd w:val="clear" w:color="auto" w:fill="auto"/>
            <w:vAlign w:val="center"/>
          </w:tcPr>
          <w:p w:rsidR="00631747" w:rsidRPr="00BB4260" w:rsidRDefault="00631747" w:rsidP="00631747">
            <w:pPr>
              <w:spacing w:after="200" w:line="276" w:lineRule="auto"/>
              <w:jc w:val="center"/>
              <w:rPr>
                <w:rFonts w:ascii="Sylfaen" w:eastAsia="Calibri" w:hAnsi="Sylfaen" w:cs="Arial"/>
                <w:b/>
                <w:sz w:val="22"/>
                <w:szCs w:val="22"/>
                <w:lang w:val="hy-AM" w:eastAsia="en-US" w:bidi="ar-SA"/>
              </w:rPr>
            </w:pPr>
            <w:r w:rsidRPr="00BB4260">
              <w:rPr>
                <w:rFonts w:ascii="Sylfaen" w:eastAsia="Calibri" w:hAnsi="Sylfaen"/>
                <w:b/>
                <w:sz w:val="22"/>
                <w:szCs w:val="22"/>
                <w:lang w:val="hy-AM" w:eastAsia="en-US" w:bidi="ar-SA"/>
              </w:rPr>
              <w:t>Требуются лицензии</w:t>
            </w:r>
          </w:p>
        </w:tc>
        <w:tc>
          <w:tcPr>
            <w:tcW w:w="5206" w:type="dxa"/>
            <w:shd w:val="clear" w:color="auto" w:fill="auto"/>
          </w:tcPr>
          <w:p w:rsidR="009D2B1E" w:rsidRPr="009D2B1E" w:rsidRDefault="009D2B1E" w:rsidP="009D2B1E">
            <w:pPr>
              <w:spacing w:after="200" w:line="276" w:lineRule="auto"/>
              <w:rPr>
                <w:rFonts w:ascii="Sylfaen" w:eastAsia="Calibri" w:hAnsi="Sylfaen"/>
                <w:color w:val="000000"/>
                <w:sz w:val="21"/>
                <w:szCs w:val="21"/>
                <w:shd w:val="clear" w:color="auto" w:fill="FFFFFF"/>
                <w:lang w:val="hy-AM" w:eastAsia="en-US" w:bidi="ar-SA"/>
              </w:rPr>
            </w:pPr>
            <w:r w:rsidRPr="009D2B1E">
              <w:rPr>
                <w:rFonts w:ascii="Sylfaen" w:eastAsia="Calibri" w:hAnsi="Sylfaen"/>
                <w:color w:val="000000"/>
                <w:sz w:val="21"/>
                <w:szCs w:val="21"/>
                <w:shd w:val="clear" w:color="auto" w:fill="FFFFFF"/>
                <w:lang w:val="hy-AM" w:eastAsia="en-US" w:bidi="ar-SA"/>
              </w:rPr>
              <w:t>К лицензии на деятельность по разработке инженерных разделов градостроительной документации прилагаются следующие вкладки (кроме строительной части, а также работ, не требующих разрешения на строительство):</w:t>
            </w:r>
          </w:p>
          <w:p w:rsidR="009D2B1E" w:rsidRDefault="009D2B1E" w:rsidP="009D2B1E">
            <w:pPr>
              <w:spacing w:after="200" w:line="276" w:lineRule="auto"/>
              <w:rPr>
                <w:rFonts w:ascii="Sylfaen" w:eastAsia="Calibri" w:hAnsi="Sylfaen"/>
                <w:color w:val="000000"/>
                <w:sz w:val="21"/>
                <w:szCs w:val="21"/>
                <w:shd w:val="clear" w:color="auto" w:fill="FFFFFF"/>
                <w:lang w:val="hy-AM" w:eastAsia="en-US" w:bidi="ar-SA"/>
              </w:rPr>
            </w:pPr>
            <w:r w:rsidRPr="009D2B1E">
              <w:rPr>
                <w:rFonts w:ascii="Sylfaen" w:eastAsia="Calibri" w:hAnsi="Sylfaen"/>
                <w:color w:val="000000"/>
                <w:sz w:val="21"/>
                <w:szCs w:val="21"/>
                <w:shd w:val="clear" w:color="auto" w:fill="FFFFFF"/>
                <w:lang w:val="hy-AM" w:eastAsia="en-US" w:bidi="ar-SA"/>
              </w:rPr>
              <w:t xml:space="preserve">1. </w:t>
            </w:r>
            <w:r>
              <w:t xml:space="preserve"> </w:t>
            </w:r>
            <w:r w:rsidRPr="009D2B1E">
              <w:rPr>
                <w:rFonts w:ascii="Sylfaen" w:eastAsia="Calibri" w:hAnsi="Sylfaen"/>
                <w:color w:val="000000"/>
                <w:sz w:val="21"/>
                <w:szCs w:val="21"/>
                <w:shd w:val="clear" w:color="auto" w:fill="FFFFFF"/>
                <w:lang w:val="hy-AM" w:eastAsia="en-US" w:bidi="ar-SA"/>
              </w:rPr>
              <w:t>проектная документация транспортных объектов: транспортных маршрутов (автомагистралей, железных дорог и аэропортов)</w:t>
            </w:r>
          </w:p>
          <w:p w:rsidR="00631747" w:rsidRPr="00BB4260" w:rsidRDefault="009D2B1E" w:rsidP="009D2B1E">
            <w:pPr>
              <w:spacing w:after="200" w:line="276" w:lineRule="auto"/>
              <w:rPr>
                <w:rFonts w:ascii="Sylfaen" w:eastAsia="Calibri" w:hAnsi="Sylfaen"/>
                <w:sz w:val="22"/>
                <w:szCs w:val="22"/>
                <w:lang w:val="hy-AM" w:eastAsia="en-US" w:bidi="ar-SA"/>
              </w:rPr>
            </w:pPr>
            <w:r w:rsidRPr="009D2B1E">
              <w:rPr>
                <w:rFonts w:ascii="Sylfaen" w:eastAsia="Calibri" w:hAnsi="Sylfaen"/>
                <w:color w:val="000000"/>
                <w:sz w:val="21"/>
                <w:szCs w:val="21"/>
                <w:shd w:val="clear" w:color="auto" w:fill="FFFFFF"/>
                <w:lang w:val="hy-AM" w:eastAsia="en-US" w:bidi="ar-SA"/>
              </w:rPr>
              <w:t xml:space="preserve">2. </w:t>
            </w:r>
            <w:r>
              <w:t xml:space="preserve"> </w:t>
            </w:r>
            <w:r w:rsidRPr="009D2B1E">
              <w:rPr>
                <w:rFonts w:ascii="Sylfaen" w:eastAsia="Calibri" w:hAnsi="Sylfaen"/>
                <w:color w:val="000000"/>
                <w:sz w:val="21"/>
                <w:szCs w:val="21"/>
                <w:shd w:val="clear" w:color="auto" w:fill="FFFFFF"/>
                <w:lang w:val="hy-AM" w:eastAsia="en-US" w:bidi="ar-SA"/>
              </w:rPr>
              <w:t>внутренние и наружные сети водоснабжения и водоотведения проектной документации жилых, общественных, производственных зданий и сооружений;</w:t>
            </w:r>
          </w:p>
        </w:tc>
      </w:tr>
      <w:tr w:rsidR="00631747" w:rsidRPr="00BB4260" w:rsidTr="00550DD4">
        <w:trPr>
          <w:trHeight w:val="754"/>
        </w:trPr>
        <w:tc>
          <w:tcPr>
            <w:tcW w:w="993" w:type="dxa"/>
            <w:shd w:val="clear" w:color="auto" w:fill="auto"/>
            <w:vAlign w:val="center"/>
          </w:tcPr>
          <w:p w:rsidR="00631747" w:rsidRPr="00BB4260" w:rsidRDefault="00631747" w:rsidP="00631747">
            <w:pPr>
              <w:spacing w:after="200" w:line="276" w:lineRule="auto"/>
              <w:contextualSpacing/>
              <w:jc w:val="center"/>
              <w:rPr>
                <w:rFonts w:ascii="Sylfaen" w:eastAsia="Calibri" w:hAnsi="Sylfaen"/>
                <w:sz w:val="22"/>
                <w:szCs w:val="22"/>
                <w:lang w:val="ru" w:eastAsia="en-US" w:bidi="ar-SA"/>
              </w:rPr>
            </w:pPr>
            <w:r w:rsidRPr="00BB4260">
              <w:rPr>
                <w:rFonts w:ascii="Sylfaen" w:eastAsia="Calibri" w:hAnsi="Sylfaen"/>
                <w:sz w:val="22"/>
                <w:szCs w:val="22"/>
                <w:lang w:val="ru" w:eastAsia="en-US" w:bidi="ar-SA"/>
              </w:rPr>
              <w:t>7</w:t>
            </w:r>
          </w:p>
        </w:tc>
        <w:tc>
          <w:tcPr>
            <w:tcW w:w="3598" w:type="dxa"/>
            <w:shd w:val="clear" w:color="auto" w:fill="auto"/>
            <w:vAlign w:val="center"/>
          </w:tcPr>
          <w:p w:rsidR="00631747" w:rsidRPr="00BB4260" w:rsidRDefault="00631747" w:rsidP="00631747">
            <w:pPr>
              <w:spacing w:after="200" w:line="276" w:lineRule="auto"/>
              <w:jc w:val="center"/>
              <w:rPr>
                <w:rFonts w:ascii="Sylfaen" w:eastAsia="Calibri" w:hAnsi="Sylfaen"/>
                <w:b/>
                <w:sz w:val="22"/>
                <w:szCs w:val="22"/>
                <w:lang w:val="hy-AM" w:eastAsia="en-US" w:bidi="ar-SA"/>
              </w:rPr>
            </w:pPr>
            <w:r w:rsidRPr="00BB4260">
              <w:rPr>
                <w:rFonts w:ascii="Sylfaen" w:eastAsia="Calibri" w:hAnsi="Sylfaen"/>
                <w:b/>
                <w:sz w:val="22"/>
                <w:szCs w:val="22"/>
                <w:lang w:val="hy-AM" w:eastAsia="en-US" w:bidi="ar-SA"/>
              </w:rPr>
              <w:t>Исходные данные</w:t>
            </w:r>
          </w:p>
        </w:tc>
        <w:tc>
          <w:tcPr>
            <w:tcW w:w="5206" w:type="dxa"/>
            <w:shd w:val="clear" w:color="auto" w:fill="auto"/>
          </w:tcPr>
          <w:p w:rsidR="00631747" w:rsidRPr="00BB4260" w:rsidRDefault="00631747" w:rsidP="00631747">
            <w:pPr>
              <w:spacing w:line="276" w:lineRule="auto"/>
              <w:rPr>
                <w:rFonts w:ascii="Sylfaen" w:eastAsia="Calibri" w:hAnsi="Sylfaen"/>
                <w:sz w:val="22"/>
                <w:szCs w:val="22"/>
                <w:lang w:val="hy-AM" w:eastAsia="en-US" w:bidi="ar-SA"/>
              </w:rPr>
            </w:pPr>
            <w:r w:rsidRPr="00BB4260">
              <w:rPr>
                <w:rFonts w:ascii="Sylfaen" w:eastAsia="Calibri" w:hAnsi="Sylfaen"/>
                <w:sz w:val="22"/>
                <w:szCs w:val="22"/>
                <w:lang w:val="hy-AM" w:eastAsia="en-US" w:bidi="ar-SA"/>
              </w:rPr>
              <w:t>Техническое состояние предоставляется Заказчику компаниями-поставщиками.</w:t>
            </w:r>
          </w:p>
          <w:p w:rsidR="00631747" w:rsidRPr="00BB4260" w:rsidRDefault="00631747" w:rsidP="00631747">
            <w:pPr>
              <w:spacing w:after="200" w:line="276" w:lineRule="auto"/>
              <w:jc w:val="both"/>
              <w:rPr>
                <w:rFonts w:ascii="Sylfaen" w:eastAsia="Calibri" w:hAnsi="Sylfaen"/>
                <w:color w:val="000000"/>
                <w:sz w:val="21"/>
                <w:szCs w:val="21"/>
                <w:shd w:val="clear" w:color="auto" w:fill="FFFFFF"/>
                <w:lang w:val="hy-AM" w:eastAsia="en-US" w:bidi="ar-SA"/>
              </w:rPr>
            </w:pPr>
            <w:r w:rsidRPr="00BB4260">
              <w:rPr>
                <w:rFonts w:ascii="Sylfaen" w:eastAsia="Calibri" w:hAnsi="Sylfaen"/>
                <w:sz w:val="22"/>
                <w:szCs w:val="22"/>
                <w:lang w:val="hy-AM" w:eastAsia="en-US" w:bidi="ar-SA"/>
              </w:rPr>
              <w:t xml:space="preserve">архитектурное проектирование , Техническое задание - Предоставляется Заказчиком, Продольное обследование/при отсутствии данных </w:t>
            </w:r>
            <w:r w:rsidRPr="00BB4260">
              <w:rPr>
                <w:rFonts w:ascii="Sylfaen" w:eastAsia="Calibri" w:hAnsi="Sylfaen"/>
                <w:sz w:val="22"/>
                <w:szCs w:val="22"/>
                <w:lang w:val="hy-AM" w:eastAsia="en-US" w:bidi="ar-SA"/>
              </w:rPr>
              <w:lastRenderedPageBreak/>
              <w:t>у Заказчика/ и геодезические изыскания - Проектной организацией</w:t>
            </w:r>
          </w:p>
        </w:tc>
      </w:tr>
      <w:tr w:rsidR="00631747" w:rsidRPr="00BB4260" w:rsidTr="00B12F74">
        <w:trPr>
          <w:trHeight w:val="473"/>
        </w:trPr>
        <w:tc>
          <w:tcPr>
            <w:tcW w:w="993" w:type="dxa"/>
            <w:shd w:val="clear" w:color="auto" w:fill="auto"/>
            <w:vAlign w:val="center"/>
          </w:tcPr>
          <w:p w:rsidR="00631747" w:rsidRPr="00BB4260" w:rsidRDefault="00631747" w:rsidP="00631747">
            <w:pPr>
              <w:spacing w:after="200" w:line="276" w:lineRule="auto"/>
              <w:ind w:left="720"/>
              <w:contextualSpacing/>
              <w:rPr>
                <w:rFonts w:ascii="Sylfaen" w:eastAsia="Calibri" w:hAnsi="Sylfaen"/>
                <w:sz w:val="22"/>
                <w:szCs w:val="22"/>
                <w:lang w:val="hy-AM" w:eastAsia="en-US" w:bidi="ar-SA"/>
              </w:rPr>
            </w:pPr>
          </w:p>
        </w:tc>
        <w:tc>
          <w:tcPr>
            <w:tcW w:w="8804" w:type="dxa"/>
            <w:gridSpan w:val="2"/>
            <w:shd w:val="clear" w:color="auto" w:fill="auto"/>
            <w:vAlign w:val="center"/>
          </w:tcPr>
          <w:p w:rsidR="00631747" w:rsidRPr="00BB4260" w:rsidRDefault="00631747" w:rsidP="00631747">
            <w:pPr>
              <w:spacing w:after="200" w:line="276" w:lineRule="auto"/>
              <w:rPr>
                <w:rFonts w:ascii="Sylfaen" w:eastAsia="Calibri" w:hAnsi="Sylfaen"/>
                <w:b/>
                <w:sz w:val="22"/>
                <w:szCs w:val="22"/>
                <w:lang w:val="hy-AM" w:eastAsia="en-US" w:bidi="ar-SA"/>
              </w:rPr>
            </w:pPr>
            <w:r w:rsidRPr="00BB4260">
              <w:rPr>
                <w:rFonts w:ascii="Sylfaen" w:eastAsia="Calibri" w:hAnsi="Sylfaen" w:cs="Arial"/>
                <w:b/>
                <w:sz w:val="22"/>
                <w:szCs w:val="22"/>
                <w:lang w:val="hy-AM" w:eastAsia="en-US" w:bidi="ar-SA"/>
              </w:rPr>
              <w:t>Исполнение:</w:t>
            </w:r>
            <w:r w:rsidRPr="00BB4260">
              <w:rPr>
                <w:rFonts w:ascii="Sylfaen" w:eastAsia="Calibri" w:hAnsi="Sylfaen"/>
                <w:b/>
                <w:sz w:val="22"/>
                <w:szCs w:val="22"/>
                <w:lang w:val="hy-AM" w:eastAsia="en-US" w:bidi="ar-SA"/>
              </w:rPr>
              <w:t xml:space="preserve"> </w:t>
            </w:r>
            <w:r w:rsidRPr="00BB4260">
              <w:rPr>
                <w:rFonts w:ascii="Sylfaen" w:eastAsia="Calibri" w:hAnsi="Sylfaen" w:cs="Arial"/>
                <w:b/>
                <w:sz w:val="22"/>
                <w:szCs w:val="22"/>
                <w:lang w:val="hy-AM" w:eastAsia="en-US" w:bidi="ar-SA"/>
              </w:rPr>
              <w:t xml:space="preserve">подлежащие </w:t>
            </w:r>
            <w:r w:rsidRPr="00BB4260">
              <w:rPr>
                <w:rFonts w:ascii="Sylfaen" w:eastAsia="Calibri" w:hAnsi="Sylfaen"/>
                <w:b/>
                <w:sz w:val="22"/>
                <w:szCs w:val="22"/>
                <w:lang w:val="hy-AM" w:eastAsia="en-US" w:bidi="ar-SA"/>
              </w:rPr>
              <w:t xml:space="preserve">( </w:t>
            </w:r>
            <w:r w:rsidRPr="00BB4260">
              <w:rPr>
                <w:rFonts w:ascii="Sylfaen" w:eastAsia="Calibri" w:hAnsi="Sylfaen" w:cs="Arial"/>
                <w:b/>
                <w:sz w:val="22"/>
                <w:szCs w:val="22"/>
                <w:lang w:val="hy-AM" w:eastAsia="en-US" w:bidi="ar-SA"/>
              </w:rPr>
              <w:t xml:space="preserve">плановым </w:t>
            </w:r>
            <w:r w:rsidRPr="00BB4260">
              <w:rPr>
                <w:rFonts w:ascii="Sylfaen" w:eastAsia="Calibri" w:hAnsi="Sylfaen"/>
                <w:b/>
                <w:sz w:val="22"/>
                <w:szCs w:val="22"/>
                <w:lang w:val="hy-AM" w:eastAsia="en-US" w:bidi="ar-SA"/>
              </w:rPr>
              <w:t xml:space="preserve">) </w:t>
            </w:r>
            <w:r w:rsidRPr="00BB4260">
              <w:rPr>
                <w:rFonts w:ascii="Sylfaen" w:eastAsia="Calibri" w:hAnsi="Sylfaen" w:cs="Arial"/>
                <w:b/>
                <w:sz w:val="22"/>
                <w:szCs w:val="22"/>
                <w:lang w:val="hy-AM" w:eastAsia="en-US" w:bidi="ar-SA"/>
              </w:rPr>
              <w:t>работам</w:t>
            </w:r>
            <w:r w:rsidRPr="00BB4260">
              <w:rPr>
                <w:rFonts w:ascii="Sylfaen" w:eastAsia="Calibri" w:hAnsi="Sylfaen"/>
                <w:b/>
                <w:sz w:val="22"/>
                <w:szCs w:val="22"/>
                <w:lang w:val="hy-AM" w:eastAsia="en-US" w:bidi="ar-SA"/>
              </w:rPr>
              <w:t xml:space="preserve"> </w:t>
            </w:r>
            <w:r w:rsidRPr="00BB4260">
              <w:rPr>
                <w:rFonts w:ascii="Sylfaen" w:eastAsia="Calibri" w:hAnsi="Sylfaen" w:cs="Arial"/>
                <w:b/>
                <w:sz w:val="22"/>
                <w:szCs w:val="22"/>
                <w:lang w:val="hy-AM" w:eastAsia="en-US" w:bidi="ar-SA"/>
              </w:rPr>
              <w:t>кратко</w:t>
            </w:r>
            <w:r w:rsidRPr="00BB4260">
              <w:rPr>
                <w:rFonts w:ascii="Sylfaen" w:eastAsia="Calibri" w:hAnsi="Sylfaen"/>
                <w:b/>
                <w:sz w:val="22"/>
                <w:szCs w:val="22"/>
                <w:lang w:val="hy-AM" w:eastAsia="en-US" w:bidi="ar-SA"/>
              </w:rPr>
              <w:t xml:space="preserve"> </w:t>
            </w:r>
            <w:r w:rsidRPr="00BB4260">
              <w:rPr>
                <w:rFonts w:ascii="Sylfaen" w:eastAsia="Calibri" w:hAnsi="Sylfaen" w:cs="Arial"/>
                <w:b/>
                <w:sz w:val="22"/>
                <w:szCs w:val="22"/>
                <w:lang w:val="hy-AM" w:eastAsia="en-US" w:bidi="ar-SA"/>
              </w:rPr>
              <w:t>характеристика</w:t>
            </w:r>
          </w:p>
        </w:tc>
      </w:tr>
      <w:tr w:rsidR="00550DD4" w:rsidRPr="00BB4260" w:rsidTr="00550DD4">
        <w:trPr>
          <w:trHeight w:val="2833"/>
        </w:trPr>
        <w:tc>
          <w:tcPr>
            <w:tcW w:w="993" w:type="dxa"/>
            <w:shd w:val="clear" w:color="auto" w:fill="auto"/>
            <w:vAlign w:val="center"/>
          </w:tcPr>
          <w:p w:rsidR="00550DD4" w:rsidRPr="00BB4260" w:rsidRDefault="00550DD4" w:rsidP="00631747">
            <w:pPr>
              <w:jc w:val="center"/>
              <w:rPr>
                <w:rFonts w:ascii="Sylfaen" w:eastAsia="Calibri" w:hAnsi="Sylfaen"/>
                <w:sz w:val="22"/>
                <w:szCs w:val="22"/>
                <w:lang w:val="hy-AM" w:eastAsia="en-US" w:bidi="ar-SA"/>
              </w:rPr>
            </w:pPr>
          </w:p>
        </w:tc>
        <w:tc>
          <w:tcPr>
            <w:tcW w:w="3598" w:type="dxa"/>
            <w:shd w:val="clear" w:color="auto" w:fill="auto"/>
            <w:vAlign w:val="center"/>
          </w:tcPr>
          <w:p w:rsidR="00550DD4" w:rsidRPr="00BB4260" w:rsidRDefault="00550DD4" w:rsidP="00631747">
            <w:pPr>
              <w:spacing w:after="200" w:line="276" w:lineRule="auto"/>
              <w:jc w:val="center"/>
              <w:rPr>
                <w:rFonts w:ascii="Sylfaen" w:eastAsia="Calibri" w:hAnsi="Sylfaen"/>
                <w:b/>
                <w:sz w:val="22"/>
                <w:szCs w:val="22"/>
                <w:lang w:val="hy-AM" w:eastAsia="en-US" w:bidi="ar-SA"/>
              </w:rPr>
            </w:pPr>
            <w:r w:rsidRPr="00BB4260">
              <w:rPr>
                <w:rFonts w:ascii="Sylfaen" w:eastAsia="Calibri" w:hAnsi="Sylfaen"/>
                <w:b/>
                <w:sz w:val="22"/>
                <w:szCs w:val="22"/>
                <w:lang w:val="hy-AM" w:eastAsia="en-US" w:bidi="ar-SA"/>
              </w:rPr>
              <w:t xml:space="preserve">в. улица Гарни Баграмяна </w:t>
            </w:r>
          </w:p>
        </w:tc>
        <w:tc>
          <w:tcPr>
            <w:tcW w:w="5206" w:type="dxa"/>
            <w:shd w:val="clear" w:color="auto" w:fill="auto"/>
            <w:vAlign w:val="center"/>
          </w:tcPr>
          <w:p w:rsidR="00AE30D4" w:rsidRPr="00AE30D4" w:rsidRDefault="00AE30D4" w:rsidP="00AE30D4">
            <w:pPr>
              <w:spacing w:after="240"/>
              <w:ind w:left="18" w:hanging="142"/>
              <w:rPr>
                <w:rFonts w:ascii="Sylfaen" w:eastAsia="Calibri" w:hAnsi="Sylfaen"/>
                <w:sz w:val="22"/>
                <w:szCs w:val="22"/>
                <w:lang w:val="hy-AM" w:eastAsia="en-US" w:bidi="ar-SA"/>
              </w:rPr>
            </w:pPr>
            <w:r w:rsidRPr="00AE30D4">
              <w:rPr>
                <w:rFonts w:ascii="Sylfaen" w:eastAsia="Calibri" w:hAnsi="Sylfaen"/>
                <w:sz w:val="22"/>
                <w:szCs w:val="22"/>
                <w:lang w:val="hy-AM" w:eastAsia="en-US" w:bidi="ar-SA"/>
              </w:rPr>
              <w:t>- Выполнить асфальтирование длиной 1300 м и шириной 6 м.</w:t>
            </w:r>
          </w:p>
          <w:p w:rsidR="00AE30D4" w:rsidRPr="00AE30D4" w:rsidRDefault="00AE30D4" w:rsidP="00AE30D4">
            <w:pPr>
              <w:spacing w:after="240"/>
              <w:ind w:left="18" w:hanging="142"/>
              <w:rPr>
                <w:rFonts w:ascii="Sylfaen" w:eastAsia="Calibri" w:hAnsi="Sylfaen"/>
                <w:sz w:val="22"/>
                <w:szCs w:val="22"/>
                <w:lang w:val="hy-AM" w:eastAsia="en-US" w:bidi="ar-SA"/>
              </w:rPr>
            </w:pPr>
            <w:r w:rsidRPr="00AE30D4">
              <w:rPr>
                <w:rFonts w:ascii="Sylfaen" w:eastAsia="Calibri" w:hAnsi="Sylfaen"/>
                <w:sz w:val="22"/>
                <w:szCs w:val="22"/>
                <w:lang w:val="hy-AM" w:eastAsia="en-US" w:bidi="ar-SA"/>
              </w:rPr>
              <w:t>-Организовать дренаж, спланировать оросительную сеть, бетонные ручьи, водоемы.</w:t>
            </w:r>
          </w:p>
          <w:p w:rsidR="00AE30D4" w:rsidRPr="00AE30D4" w:rsidRDefault="00AE30D4" w:rsidP="00AE30D4">
            <w:pPr>
              <w:spacing w:after="240"/>
              <w:ind w:left="18" w:hanging="142"/>
              <w:rPr>
                <w:rFonts w:ascii="Sylfaen" w:eastAsia="Calibri" w:hAnsi="Sylfaen"/>
                <w:sz w:val="22"/>
                <w:szCs w:val="22"/>
                <w:lang w:val="hy-AM" w:eastAsia="en-US" w:bidi="ar-SA"/>
              </w:rPr>
            </w:pPr>
            <w:r w:rsidRPr="00AE30D4">
              <w:rPr>
                <w:rFonts w:ascii="Sylfaen" w:eastAsia="Calibri" w:hAnsi="Sylfaen"/>
                <w:sz w:val="22"/>
                <w:szCs w:val="22"/>
                <w:lang w:val="hy-AM" w:eastAsia="en-US" w:bidi="ar-SA"/>
              </w:rPr>
              <w:t>- Обеспечьте защитные бордюры для открытых ручьев.</w:t>
            </w:r>
          </w:p>
          <w:p w:rsidR="00AE30D4" w:rsidRPr="00AE30D4" w:rsidRDefault="00AE30D4" w:rsidP="00AE30D4">
            <w:pPr>
              <w:spacing w:after="240"/>
              <w:ind w:left="18" w:hanging="142"/>
              <w:rPr>
                <w:rFonts w:ascii="Sylfaen" w:eastAsia="Calibri" w:hAnsi="Sylfaen"/>
                <w:sz w:val="22"/>
                <w:szCs w:val="22"/>
                <w:lang w:val="hy-AM" w:eastAsia="en-US" w:bidi="ar-SA"/>
              </w:rPr>
            </w:pPr>
            <w:r w:rsidRPr="00AE30D4">
              <w:rPr>
                <w:rFonts w:ascii="Sylfaen" w:eastAsia="Calibri" w:hAnsi="Sylfaen"/>
                <w:sz w:val="22"/>
                <w:szCs w:val="22"/>
                <w:lang w:val="hy-AM" w:eastAsia="en-US" w:bidi="ar-SA"/>
              </w:rPr>
              <w:t>- Планируйте тротуары цветной плиткой, делайте разметку, размещайте дорожные знаки.</w:t>
            </w:r>
          </w:p>
          <w:p w:rsidR="00550DD4" w:rsidRPr="00BB4260" w:rsidRDefault="00AE30D4" w:rsidP="00AE30D4">
            <w:pPr>
              <w:spacing w:after="240"/>
              <w:ind w:left="18" w:hanging="142"/>
              <w:rPr>
                <w:rFonts w:ascii="Sylfaen" w:eastAsia="Calibri" w:hAnsi="Sylfaen"/>
                <w:sz w:val="22"/>
                <w:szCs w:val="22"/>
                <w:lang w:val="hy-AM" w:eastAsia="en-US" w:bidi="ar-SA"/>
              </w:rPr>
            </w:pPr>
            <w:r w:rsidRPr="00AE30D4">
              <w:rPr>
                <w:rFonts w:ascii="Sylfaen" w:eastAsia="Calibri" w:hAnsi="Sylfaen"/>
                <w:sz w:val="22"/>
                <w:szCs w:val="22"/>
                <w:lang w:val="hy-AM" w:eastAsia="en-US" w:bidi="ar-SA"/>
              </w:rPr>
              <w:t>- согласовать маркировку с соответствующим отделом Полиции РА и муниципалитетом Гарни;</w:t>
            </w:r>
          </w:p>
        </w:tc>
      </w:tr>
    </w:tbl>
    <w:p w:rsidR="00631747" w:rsidRPr="00BB4260" w:rsidRDefault="00631747" w:rsidP="00631747">
      <w:pPr>
        <w:spacing w:before="240" w:after="200" w:line="276" w:lineRule="auto"/>
        <w:ind w:left="29"/>
        <w:jc w:val="center"/>
        <w:rPr>
          <w:rFonts w:ascii="Sylfaen" w:eastAsia="Calibri" w:hAnsi="Sylfaen"/>
          <w:b/>
          <w:sz w:val="22"/>
          <w:szCs w:val="20"/>
          <w:lang w:val="hy-AM" w:eastAsia="en-US" w:bidi="ar-SA"/>
        </w:rPr>
      </w:pPr>
      <w:r w:rsidRPr="00BB4260">
        <w:rPr>
          <w:rFonts w:ascii="Sylfaen" w:eastAsia="Calibri" w:hAnsi="Sylfaen" w:cs="Arial"/>
          <w:b/>
          <w:sz w:val="22"/>
          <w:szCs w:val="20"/>
          <w:lang w:val="hy-AM" w:eastAsia="en-US" w:bidi="ar-SA"/>
        </w:rPr>
        <w:t>Завершенный</w:t>
      </w:r>
      <w:r w:rsidRPr="00BB4260">
        <w:rPr>
          <w:rFonts w:ascii="Sylfaen" w:eastAsia="Calibri" w:hAnsi="Sylfaen"/>
          <w:b/>
          <w:sz w:val="22"/>
          <w:szCs w:val="20"/>
          <w:lang w:val="hy-AM" w:eastAsia="en-US" w:bidi="ar-SA"/>
        </w:rPr>
        <w:t xml:space="preserve"> </w:t>
      </w:r>
      <w:r w:rsidRPr="00BB4260">
        <w:rPr>
          <w:rFonts w:ascii="Sylfaen" w:eastAsia="Calibri" w:hAnsi="Sylfaen" w:cs="Arial"/>
          <w:b/>
          <w:sz w:val="22"/>
          <w:szCs w:val="20"/>
          <w:lang w:val="hy-AM" w:eastAsia="en-US" w:bidi="ar-SA"/>
        </w:rPr>
        <w:t>проект</w:t>
      </w:r>
      <w:r w:rsidRPr="00BB4260">
        <w:rPr>
          <w:rFonts w:ascii="Sylfaen" w:eastAsia="Calibri" w:hAnsi="Sylfaen"/>
          <w:b/>
          <w:sz w:val="22"/>
          <w:szCs w:val="20"/>
          <w:lang w:val="hy-AM" w:eastAsia="en-US" w:bidi="ar-SA"/>
        </w:rPr>
        <w:t xml:space="preserve"> </w:t>
      </w:r>
      <w:r w:rsidRPr="00BB4260">
        <w:rPr>
          <w:rFonts w:ascii="Sylfaen" w:eastAsia="Calibri" w:hAnsi="Sylfaen" w:cs="Arial"/>
          <w:b/>
          <w:sz w:val="22"/>
          <w:szCs w:val="20"/>
          <w:lang w:val="hy-AM" w:eastAsia="en-US" w:bidi="ar-SA"/>
        </w:rPr>
        <w:t>представлен</w:t>
      </w:r>
      <w:r w:rsidRPr="00BB4260">
        <w:rPr>
          <w:rFonts w:ascii="Sylfaen" w:eastAsia="Calibri" w:hAnsi="Sylfaen"/>
          <w:b/>
          <w:sz w:val="22"/>
          <w:szCs w:val="20"/>
          <w:lang w:val="hy-AM" w:eastAsia="en-US" w:bidi="ar-SA"/>
        </w:rPr>
        <w:t xml:space="preserve"> </w:t>
      </w:r>
      <w:r w:rsidRPr="00BB4260">
        <w:rPr>
          <w:rFonts w:ascii="Sylfaen" w:eastAsia="Calibri" w:hAnsi="Sylfaen" w:cs="Arial"/>
          <w:b/>
          <w:sz w:val="22"/>
          <w:szCs w:val="20"/>
          <w:lang w:val="hy-AM" w:eastAsia="en-US" w:bidi="ar-SA"/>
        </w:rPr>
        <w:t>является</w:t>
      </w:r>
      <w:r w:rsidRPr="00BB4260">
        <w:rPr>
          <w:rFonts w:ascii="Sylfaen" w:eastAsia="Calibri" w:hAnsi="Sylfaen"/>
          <w:b/>
          <w:sz w:val="22"/>
          <w:szCs w:val="20"/>
          <w:lang w:val="hy-AM" w:eastAsia="en-US" w:bidi="ar-SA"/>
        </w:rPr>
        <w:t xml:space="preserve"> </w:t>
      </w:r>
      <w:r w:rsidRPr="00BB4260">
        <w:rPr>
          <w:rFonts w:ascii="Sylfaen" w:eastAsia="Calibri" w:hAnsi="Sylfaen" w:cs="Arial"/>
          <w:b/>
          <w:sz w:val="22"/>
          <w:szCs w:val="20"/>
          <w:lang w:val="hy-AM" w:eastAsia="en-US" w:bidi="ar-SA"/>
        </w:rPr>
        <w:t>заказчику</w:t>
      </w:r>
      <w:r w:rsidRPr="00BB4260">
        <w:rPr>
          <w:rFonts w:ascii="Sylfaen" w:eastAsia="Calibri" w:hAnsi="Sylfaen"/>
          <w:b/>
          <w:sz w:val="22"/>
          <w:szCs w:val="20"/>
          <w:lang w:val="hy-AM" w:eastAsia="en-US" w:bidi="ar-SA"/>
        </w:rPr>
        <w:t xml:space="preserve"> </w:t>
      </w:r>
      <w:r w:rsidRPr="00BB4260">
        <w:rPr>
          <w:rFonts w:ascii="Sylfaen" w:eastAsia="Calibri" w:hAnsi="Sylfaen" w:cs="Arial"/>
          <w:b/>
          <w:sz w:val="22"/>
          <w:szCs w:val="20"/>
          <w:lang w:val="hy-AM" w:eastAsia="en-US" w:bidi="ar-SA"/>
        </w:rPr>
        <w:t>ниже</w:t>
      </w:r>
      <w:r w:rsidRPr="00BB4260">
        <w:rPr>
          <w:rFonts w:ascii="Sylfaen" w:eastAsia="Calibri" w:hAnsi="Sylfaen"/>
          <w:b/>
          <w:sz w:val="22"/>
          <w:szCs w:val="20"/>
          <w:lang w:val="hy-AM" w:eastAsia="en-US" w:bidi="ar-SA"/>
        </w:rPr>
        <w:t xml:space="preserve"> </w:t>
      </w:r>
      <w:r w:rsidRPr="00BB4260">
        <w:rPr>
          <w:rFonts w:ascii="Sylfaen" w:eastAsia="Calibri" w:hAnsi="Sylfaen" w:cs="Arial"/>
          <w:b/>
          <w:sz w:val="22"/>
          <w:szCs w:val="20"/>
          <w:lang w:val="hy-AM" w:eastAsia="en-US" w:bidi="ar-SA"/>
        </w:rPr>
        <w:t>презентабельный</w:t>
      </w:r>
      <w:r w:rsidRPr="00BB4260">
        <w:rPr>
          <w:rFonts w:ascii="Sylfaen" w:eastAsia="Calibri" w:hAnsi="Sylfaen"/>
          <w:b/>
          <w:sz w:val="22"/>
          <w:szCs w:val="20"/>
          <w:lang w:val="hy-AM" w:eastAsia="en-US" w:bidi="ar-SA"/>
        </w:rPr>
        <w:t xml:space="preserve"> </w:t>
      </w:r>
      <w:r w:rsidRPr="00BB4260">
        <w:rPr>
          <w:rFonts w:ascii="Sylfaen" w:eastAsia="Calibri" w:hAnsi="Sylfaen" w:cs="Arial"/>
          <w:b/>
          <w:sz w:val="22"/>
          <w:szCs w:val="20"/>
          <w:lang w:val="hy-AM" w:eastAsia="en-US" w:bidi="ar-SA"/>
        </w:rPr>
        <w:t>в количествах</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631747" w:rsidRPr="00BB4260" w:rsidTr="00631747">
        <w:trPr>
          <w:trHeight w:val="537"/>
        </w:trPr>
        <w:tc>
          <w:tcPr>
            <w:tcW w:w="1848" w:type="dxa"/>
            <w:shd w:val="clear" w:color="auto" w:fill="auto"/>
          </w:tcPr>
          <w:p w:rsidR="00631747" w:rsidRPr="00BB4260" w:rsidRDefault="00631747" w:rsidP="00631747">
            <w:pPr>
              <w:spacing w:after="200" w:line="276" w:lineRule="auto"/>
              <w:jc w:val="center"/>
              <w:rPr>
                <w:rFonts w:ascii="Sylfaen" w:eastAsia="Calibri" w:hAnsi="Sylfaen"/>
                <w:sz w:val="20"/>
                <w:szCs w:val="20"/>
                <w:lang w:val="hy-AM" w:eastAsia="en-US" w:bidi="ar-SA"/>
              </w:rPr>
            </w:pPr>
            <w:r w:rsidRPr="00BB4260">
              <w:rPr>
                <w:rFonts w:ascii="Sylfaen" w:eastAsia="Calibri" w:hAnsi="Sylfaen" w:cs="Arial"/>
                <w:sz w:val="20"/>
                <w:szCs w:val="20"/>
                <w:lang w:val="hy-AM" w:eastAsia="en-US" w:bidi="ar-SA"/>
              </w:rPr>
              <w:t>Книга</w:t>
            </w:r>
          </w:p>
        </w:tc>
        <w:tc>
          <w:tcPr>
            <w:tcW w:w="1844" w:type="dxa"/>
            <w:shd w:val="clear" w:color="auto" w:fill="auto"/>
          </w:tcPr>
          <w:p w:rsidR="00631747" w:rsidRPr="00BB4260" w:rsidRDefault="00631747" w:rsidP="00631747">
            <w:pPr>
              <w:spacing w:after="200" w:line="276" w:lineRule="auto"/>
              <w:jc w:val="center"/>
              <w:rPr>
                <w:rFonts w:ascii="Sylfaen" w:eastAsia="Calibri" w:hAnsi="Sylfaen"/>
                <w:sz w:val="20"/>
                <w:szCs w:val="20"/>
                <w:lang w:val="hy-AM" w:eastAsia="en-US" w:bidi="ar-SA"/>
              </w:rPr>
            </w:pPr>
            <w:r w:rsidRPr="00BB4260">
              <w:rPr>
                <w:rFonts w:ascii="Sylfaen" w:eastAsia="Calibri" w:hAnsi="Sylfaen" w:cs="Arial"/>
                <w:sz w:val="20"/>
                <w:szCs w:val="20"/>
                <w:lang w:val="hy-AM" w:eastAsia="en-US" w:bidi="ar-SA"/>
              </w:rPr>
              <w:t>Имя:</w:t>
            </w:r>
          </w:p>
        </w:tc>
        <w:tc>
          <w:tcPr>
            <w:tcW w:w="5381" w:type="dxa"/>
            <w:shd w:val="clear" w:color="auto" w:fill="auto"/>
          </w:tcPr>
          <w:p w:rsidR="00631747" w:rsidRPr="00BB4260" w:rsidRDefault="00631747" w:rsidP="00631747">
            <w:pPr>
              <w:spacing w:after="200" w:line="276" w:lineRule="auto"/>
              <w:jc w:val="center"/>
              <w:rPr>
                <w:rFonts w:ascii="Sylfaen" w:eastAsia="Calibri" w:hAnsi="Sylfaen"/>
                <w:sz w:val="20"/>
                <w:szCs w:val="20"/>
                <w:lang w:val="hy-AM" w:eastAsia="en-US" w:bidi="ar-SA"/>
              </w:rPr>
            </w:pPr>
            <w:r w:rsidRPr="00BB4260">
              <w:rPr>
                <w:rFonts w:ascii="Sylfaen" w:eastAsia="Calibri" w:hAnsi="Sylfaen" w:cs="Arial"/>
                <w:sz w:val="20"/>
                <w:szCs w:val="20"/>
                <w:lang w:val="hy-AM" w:eastAsia="en-US" w:bidi="ar-SA"/>
              </w:rPr>
              <w:t>Содержание:</w:t>
            </w:r>
          </w:p>
        </w:tc>
        <w:tc>
          <w:tcPr>
            <w:tcW w:w="1275" w:type="dxa"/>
            <w:shd w:val="clear" w:color="auto" w:fill="auto"/>
          </w:tcPr>
          <w:p w:rsidR="00631747" w:rsidRPr="00BB4260" w:rsidRDefault="00631747" w:rsidP="00631747">
            <w:pPr>
              <w:spacing w:after="200" w:line="276" w:lineRule="auto"/>
              <w:jc w:val="center"/>
              <w:rPr>
                <w:rFonts w:ascii="Sylfaen" w:eastAsia="Calibri" w:hAnsi="Sylfaen"/>
                <w:sz w:val="20"/>
                <w:szCs w:val="20"/>
                <w:lang w:eastAsia="en-US" w:bidi="ar-SA"/>
              </w:rPr>
            </w:pPr>
            <w:r w:rsidRPr="00BB4260">
              <w:rPr>
                <w:rFonts w:ascii="Sylfaen" w:eastAsia="Calibri" w:hAnsi="Sylfaen" w:cs="Arial"/>
                <w:sz w:val="20"/>
                <w:szCs w:val="20"/>
                <w:lang w:val="hy-AM" w:eastAsia="en-US" w:bidi="ar-SA"/>
              </w:rPr>
              <w:t>Количество Армянский</w:t>
            </w:r>
          </w:p>
        </w:tc>
      </w:tr>
      <w:tr w:rsidR="00631747" w:rsidRPr="00BB4260" w:rsidTr="00631747">
        <w:tc>
          <w:tcPr>
            <w:tcW w:w="1848" w:type="dxa"/>
            <w:shd w:val="clear" w:color="auto" w:fill="auto"/>
          </w:tcPr>
          <w:p w:rsidR="00631747" w:rsidRPr="00BB4260" w:rsidRDefault="00631747" w:rsidP="00631747">
            <w:pPr>
              <w:spacing w:after="200" w:line="276" w:lineRule="auto"/>
              <w:ind w:left="-959" w:firstLine="959"/>
              <w:rPr>
                <w:rFonts w:ascii="Sylfaen" w:eastAsia="Calibri" w:hAnsi="Sylfaen"/>
                <w:sz w:val="20"/>
                <w:szCs w:val="20"/>
                <w:lang w:eastAsia="en-US" w:bidi="ar-SA"/>
              </w:rPr>
            </w:pPr>
            <w:r w:rsidRPr="00BB4260">
              <w:rPr>
                <w:rFonts w:ascii="Sylfaen" w:eastAsia="Calibri" w:hAnsi="Sylfaen" w:cs="Arial"/>
                <w:sz w:val="20"/>
                <w:szCs w:val="20"/>
                <w:lang w:eastAsia="en-US" w:bidi="ar-SA"/>
              </w:rPr>
              <w:t xml:space="preserve">Книга </w:t>
            </w:r>
            <w:r w:rsidRPr="00BB4260">
              <w:rPr>
                <w:rFonts w:ascii="Sylfaen" w:eastAsia="Calibri" w:hAnsi="Sylfaen"/>
                <w:sz w:val="20"/>
                <w:szCs w:val="20"/>
                <w:lang w:eastAsia="en-US" w:bidi="ar-SA"/>
              </w:rPr>
              <w:t>-1</w:t>
            </w:r>
          </w:p>
        </w:tc>
        <w:tc>
          <w:tcPr>
            <w:tcW w:w="1844" w:type="dxa"/>
            <w:shd w:val="clear" w:color="auto" w:fill="auto"/>
          </w:tcPr>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cs="Arial"/>
                <w:sz w:val="20"/>
                <w:szCs w:val="20"/>
                <w:lang w:eastAsia="en-US" w:bidi="ar-SA"/>
              </w:rPr>
              <w:t>пояснительная</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часть</w:t>
            </w:r>
          </w:p>
        </w:tc>
        <w:tc>
          <w:tcPr>
            <w:tcW w:w="5381" w:type="dxa"/>
            <w:shd w:val="clear" w:color="auto" w:fill="auto"/>
          </w:tcPr>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cs="Arial"/>
                <w:sz w:val="20"/>
                <w:szCs w:val="20"/>
                <w:lang w:eastAsia="en-US" w:bidi="ar-SA"/>
              </w:rPr>
              <w:t xml:space="preserve">Объяснение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расчеты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анализ </w:t>
            </w:r>
            <w:r w:rsidRPr="00BB4260">
              <w:rPr>
                <w:rFonts w:ascii="Sylfaen" w:eastAsia="Calibri" w:hAnsi="Sylfaen"/>
                <w:sz w:val="20"/>
                <w:szCs w:val="20"/>
                <w:lang w:eastAsia="en-US" w:bidi="ar-SA"/>
              </w:rPr>
              <w:t xml:space="preserve">, </w:t>
            </w:r>
            <w:r w:rsidRPr="00BB4260">
              <w:rPr>
                <w:rFonts w:ascii="Sylfaen" w:eastAsia="Calibri" w:hAnsi="Sylfaen"/>
                <w:sz w:val="20"/>
                <w:szCs w:val="20"/>
                <w:lang w:val="hy-AM" w:eastAsia="en-US" w:bidi="ar-SA"/>
              </w:rPr>
              <w:t>описание мер по снижению экологического риска,</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базовый уровень</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данные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план этажа архитектора</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задача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дизайн:</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разрешение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дизайн</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задача</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и т. д.</w:t>
            </w:r>
          </w:p>
        </w:tc>
        <w:tc>
          <w:tcPr>
            <w:tcW w:w="1275" w:type="dxa"/>
            <w:shd w:val="clear" w:color="auto" w:fill="auto"/>
          </w:tcPr>
          <w:p w:rsidR="00631747" w:rsidRPr="00BB4260" w:rsidRDefault="00631747" w:rsidP="00631747">
            <w:pPr>
              <w:spacing w:after="200" w:line="276" w:lineRule="auto"/>
              <w:jc w:val="center"/>
              <w:rPr>
                <w:rFonts w:ascii="Sylfaen" w:eastAsia="Calibri" w:hAnsi="Sylfaen"/>
                <w:sz w:val="20"/>
                <w:szCs w:val="20"/>
                <w:lang w:val="hy-AM" w:eastAsia="en-US" w:bidi="ar-SA"/>
              </w:rPr>
            </w:pPr>
            <w:r w:rsidRPr="00BB4260">
              <w:rPr>
                <w:rFonts w:ascii="Sylfaen" w:eastAsia="Calibri" w:hAnsi="Sylfaen"/>
                <w:sz w:val="20"/>
                <w:szCs w:val="20"/>
                <w:lang w:val="hy-AM" w:eastAsia="en-US" w:bidi="ar-SA"/>
              </w:rPr>
              <w:t>4</w:t>
            </w:r>
          </w:p>
        </w:tc>
      </w:tr>
      <w:tr w:rsidR="00631747" w:rsidRPr="00BB4260" w:rsidTr="00631747">
        <w:tc>
          <w:tcPr>
            <w:tcW w:w="1848" w:type="dxa"/>
            <w:shd w:val="clear" w:color="auto" w:fill="auto"/>
          </w:tcPr>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cs="Arial"/>
                <w:sz w:val="20"/>
                <w:szCs w:val="20"/>
                <w:lang w:eastAsia="en-US" w:bidi="ar-SA"/>
              </w:rPr>
              <w:t xml:space="preserve">Книга </w:t>
            </w:r>
            <w:r w:rsidRPr="00BB4260">
              <w:rPr>
                <w:rFonts w:ascii="Sylfaen" w:eastAsia="Calibri" w:hAnsi="Sylfaen"/>
                <w:sz w:val="20"/>
                <w:szCs w:val="20"/>
                <w:lang w:eastAsia="en-US" w:bidi="ar-SA"/>
              </w:rPr>
              <w:t>-2</w:t>
            </w:r>
          </w:p>
        </w:tc>
        <w:tc>
          <w:tcPr>
            <w:tcW w:w="1844" w:type="dxa"/>
            <w:shd w:val="clear" w:color="auto" w:fill="auto"/>
          </w:tcPr>
          <w:p w:rsidR="00631747" w:rsidRPr="00BB4260" w:rsidRDefault="00631747" w:rsidP="00631747">
            <w:pPr>
              <w:spacing w:after="200" w:line="276" w:lineRule="auto"/>
              <w:rPr>
                <w:rFonts w:ascii="Sylfaen" w:eastAsia="Calibri" w:hAnsi="Sylfaen"/>
                <w:sz w:val="20"/>
                <w:szCs w:val="20"/>
                <w:lang w:val="hy-AM" w:eastAsia="en-US" w:bidi="ar-SA"/>
              </w:rPr>
            </w:pPr>
            <w:r w:rsidRPr="00BB4260">
              <w:rPr>
                <w:rFonts w:ascii="Sylfaen" w:eastAsia="Calibri" w:hAnsi="Sylfaen" w:cs="Arial"/>
                <w:sz w:val="20"/>
                <w:szCs w:val="20"/>
                <w:lang w:val="hy-AM" w:eastAsia="en-US" w:bidi="ar-SA"/>
              </w:rPr>
              <w:t xml:space="preserve">Рисую </w:t>
            </w:r>
            <w:r w:rsidRPr="00BB4260">
              <w:rPr>
                <w:rFonts w:ascii="Sylfaen" w:eastAsia="Calibri" w:hAnsi="Sylfaen" w:cs="Arial"/>
                <w:sz w:val="20"/>
                <w:szCs w:val="20"/>
                <w:lang w:eastAsia="en-US" w:bidi="ar-SA"/>
              </w:rPr>
              <w:t>мою</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часть</w:t>
            </w:r>
            <w:r w:rsidRPr="00BB4260">
              <w:rPr>
                <w:rFonts w:ascii="Sylfaen" w:eastAsia="Calibri" w:hAnsi="Sylfaen"/>
                <w:sz w:val="22"/>
                <w:szCs w:val="22"/>
                <w:lang w:val="hy-AM" w:eastAsia="en-US" w:bidi="ar-SA"/>
              </w:rPr>
              <w:t xml:space="preserve"> </w:t>
            </w:r>
          </w:p>
        </w:tc>
        <w:tc>
          <w:tcPr>
            <w:tcW w:w="5381" w:type="dxa"/>
            <w:shd w:val="clear" w:color="auto" w:fill="auto"/>
          </w:tcPr>
          <w:p w:rsidR="00631747" w:rsidRPr="00BB4260" w:rsidRDefault="00631747" w:rsidP="00631747">
            <w:pPr>
              <w:spacing w:after="200" w:line="276" w:lineRule="auto"/>
              <w:rPr>
                <w:rFonts w:ascii="Sylfaen" w:eastAsia="Calibri" w:hAnsi="Sylfaen"/>
                <w:sz w:val="20"/>
                <w:szCs w:val="20"/>
                <w:lang w:val="hy-AM" w:eastAsia="en-US" w:bidi="ar-SA"/>
              </w:rPr>
            </w:pPr>
            <w:r w:rsidRPr="00BB4260">
              <w:rPr>
                <w:rFonts w:ascii="Sylfaen" w:eastAsia="Calibri" w:hAnsi="Sylfaen" w:cs="Arial"/>
                <w:sz w:val="20"/>
                <w:szCs w:val="20"/>
                <w:lang w:val="hy-AM" w:eastAsia="en-US" w:bidi="ar-SA"/>
              </w:rPr>
              <w:t>Работающий</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чертежи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Основные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план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направления</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Планы </w:t>
            </w:r>
            <w:r w:rsidRPr="00BB4260">
              <w:rPr>
                <w:rFonts w:ascii="Sylfaen" w:eastAsia="Calibri" w:hAnsi="Sylfaen"/>
                <w:sz w:val="20"/>
                <w:szCs w:val="20"/>
                <w:lang w:val="hy-AM" w:eastAsia="en-US" w:bidi="ar-SA"/>
              </w:rPr>
              <w:t xml:space="preserve">продольные </w:t>
            </w:r>
            <w:r w:rsidRPr="00BB4260">
              <w:rPr>
                <w:rFonts w:ascii="Sylfaen" w:eastAsia="Calibri" w:hAnsi="Sylfaen" w:cs="Arial"/>
                <w:sz w:val="20"/>
                <w:szCs w:val="20"/>
                <w:lang w:val="hy-AM" w:eastAsia="en-US" w:bidi="ar-SA"/>
              </w:rPr>
              <w:t>_</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и:</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поперечный</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разрезы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структуры</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и:</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узлы</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конструктивный</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решения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улучшение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Расположение:</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Выдержки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из маршрута:</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извлекать:</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М </w:t>
            </w:r>
            <w:r w:rsidRPr="00BB4260">
              <w:rPr>
                <w:rFonts w:ascii="Sylfaen" w:eastAsia="Calibri" w:hAnsi="Sylfaen"/>
                <w:sz w:val="20"/>
                <w:szCs w:val="20"/>
                <w:lang w:val="hy-AM" w:eastAsia="en-US" w:bidi="ar-SA"/>
              </w:rPr>
              <w:t xml:space="preserve">1:1000, </w:t>
            </w:r>
            <w:r w:rsidRPr="00BB4260">
              <w:rPr>
                <w:rFonts w:ascii="Sylfaen" w:eastAsia="Calibri" w:hAnsi="Sylfaen" w:cs="Arial"/>
                <w:sz w:val="20"/>
                <w:szCs w:val="20"/>
                <w:lang w:val="hy-AM" w:eastAsia="en-US" w:bidi="ar-SA"/>
              </w:rPr>
              <w:t>площади</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извлекать:</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М </w:t>
            </w:r>
            <w:r w:rsidRPr="00BB4260">
              <w:rPr>
                <w:rFonts w:ascii="Sylfaen" w:eastAsia="Calibri" w:hAnsi="Sylfaen"/>
                <w:sz w:val="20"/>
                <w:szCs w:val="20"/>
                <w:lang w:val="hy-AM" w:eastAsia="en-US" w:bidi="ar-SA"/>
              </w:rPr>
              <w:t xml:space="preserve">1:500), </w:t>
            </w:r>
            <w:r w:rsidRPr="00BB4260">
              <w:rPr>
                <w:rFonts w:ascii="Sylfaen" w:eastAsia="Calibri" w:hAnsi="Sylfaen" w:cs="Arial"/>
                <w:sz w:val="20"/>
                <w:szCs w:val="20"/>
                <w:lang w:val="hy-AM" w:eastAsia="en-US" w:bidi="ar-SA"/>
              </w:rPr>
              <w:t>геологический</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исследование </w:t>
            </w:r>
            <w:r w:rsidRPr="00BB4260">
              <w:rPr>
                <w:rFonts w:ascii="Sylfaen" w:eastAsia="Calibri" w:hAnsi="Sylfaen"/>
                <w:sz w:val="20"/>
                <w:szCs w:val="20"/>
                <w:lang w:val="hy-AM" w:eastAsia="en-US" w:bidi="ar-SA"/>
              </w:rPr>
              <w:t xml:space="preserve">местности </w:t>
            </w:r>
            <w:r w:rsidRPr="00BB4260">
              <w:rPr>
                <w:rFonts w:ascii="Sylfaen" w:eastAsia="Calibri" w:hAnsi="Sylfaen" w:cs="Arial"/>
                <w:sz w:val="20"/>
                <w:szCs w:val="20"/>
                <w:lang w:val="hy-AM" w:eastAsia="en-US" w:bidi="ar-SA"/>
              </w:rPr>
              <w:t>_</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вертикальный</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в плане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Метрика</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чертежи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планы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разрезы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включают</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фотографии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Проектирование</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структуры</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Планы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разрезы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разрезы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стыки</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и:</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и т. д.</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М </w:t>
            </w:r>
            <w:r w:rsidRPr="00BB4260">
              <w:rPr>
                <w:rFonts w:ascii="Sylfaen" w:eastAsia="Calibri" w:hAnsi="Sylfaen"/>
                <w:sz w:val="20"/>
                <w:szCs w:val="20"/>
                <w:lang w:val="hy-AM" w:eastAsia="en-US" w:bidi="ar-SA"/>
              </w:rPr>
              <w:t xml:space="preserve">1-100, </w:t>
            </w:r>
            <w:r w:rsidRPr="00BB4260">
              <w:rPr>
                <w:rFonts w:ascii="Sylfaen" w:eastAsia="Calibri" w:hAnsi="Sylfaen" w:cs="Arial"/>
                <w:sz w:val="20"/>
                <w:szCs w:val="20"/>
                <w:lang w:val="hy-AM" w:eastAsia="en-US" w:bidi="ar-SA"/>
              </w:rPr>
              <w:t xml:space="preserve">М </w:t>
            </w:r>
            <w:r w:rsidRPr="00BB4260">
              <w:rPr>
                <w:rFonts w:ascii="Sylfaen" w:eastAsia="Calibri" w:hAnsi="Sylfaen"/>
                <w:sz w:val="20"/>
                <w:szCs w:val="20"/>
                <w:lang w:val="hy-AM" w:eastAsia="en-US" w:bidi="ar-SA"/>
              </w:rPr>
              <w:t xml:space="preserve">1-50, </w:t>
            </w:r>
            <w:r w:rsidRPr="00BB4260">
              <w:rPr>
                <w:rFonts w:ascii="Sylfaen" w:eastAsia="Calibri" w:hAnsi="Sylfaen" w:cs="Arial"/>
                <w:sz w:val="20"/>
                <w:szCs w:val="20"/>
                <w:lang w:val="hy-AM" w:eastAsia="en-US" w:bidi="ar-SA"/>
              </w:rPr>
              <w:t xml:space="preserve">М </w:t>
            </w:r>
            <w:r w:rsidRPr="00BB4260">
              <w:rPr>
                <w:rFonts w:ascii="Sylfaen" w:eastAsia="Calibri" w:hAnsi="Sylfaen"/>
                <w:sz w:val="20"/>
                <w:szCs w:val="20"/>
                <w:lang w:val="hy-AM" w:eastAsia="en-US" w:bidi="ar-SA"/>
              </w:rPr>
              <w:t xml:space="preserve">1-20. </w:t>
            </w:r>
            <w:r w:rsidRPr="00BB4260">
              <w:rPr>
                <w:rFonts w:ascii="Sylfaen" w:eastAsia="Calibri" w:hAnsi="Sylfaen" w:cs="Arial"/>
                <w:sz w:val="20"/>
                <w:szCs w:val="20"/>
                <w:lang w:val="hy-AM" w:eastAsia="en-US" w:bidi="ar-SA"/>
              </w:rPr>
              <w:t>Конструктивный</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элементов</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 xml:space="preserve">чертежи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детали</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и:</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собираться</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Характеристики</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и:</w:t>
            </w:r>
            <w:r w:rsidRPr="00BB4260">
              <w:rPr>
                <w:rFonts w:ascii="Sylfaen" w:eastAsia="Calibri" w:hAnsi="Sylfaen"/>
                <w:sz w:val="20"/>
                <w:szCs w:val="20"/>
                <w:lang w:val="hy-AM" w:eastAsia="en-US" w:bidi="ar-SA"/>
              </w:rPr>
              <w:t xml:space="preserve"> 128 Председателя Госкомградостроительства от </w:t>
            </w:r>
            <w:r w:rsidRPr="00BB4260">
              <w:rPr>
                <w:rFonts w:ascii="Sylfaen" w:eastAsia="Calibri" w:hAnsi="Sylfaen" w:cs="Arial"/>
                <w:sz w:val="20"/>
                <w:szCs w:val="20"/>
                <w:lang w:val="hy-AM" w:eastAsia="en-US" w:bidi="ar-SA"/>
              </w:rPr>
              <w:t xml:space="preserve">11.09.2017 </w:t>
            </w:r>
            <w:r w:rsidRPr="00BB4260">
              <w:rPr>
                <w:rFonts w:eastAsia="Calibri"/>
                <w:sz w:val="20"/>
                <w:szCs w:val="20"/>
                <w:lang w:val="hy-AM" w:eastAsia="en-US" w:bidi="ar-SA"/>
              </w:rPr>
              <w:t>. заказ</w:t>
            </w:r>
          </w:p>
        </w:tc>
        <w:tc>
          <w:tcPr>
            <w:tcW w:w="1275" w:type="dxa"/>
            <w:shd w:val="clear" w:color="auto" w:fill="auto"/>
          </w:tcPr>
          <w:p w:rsidR="00631747" w:rsidRPr="00BB4260" w:rsidRDefault="00631747" w:rsidP="00631747">
            <w:pPr>
              <w:spacing w:after="200" w:line="276" w:lineRule="auto"/>
              <w:jc w:val="center"/>
              <w:rPr>
                <w:rFonts w:ascii="Sylfaen" w:eastAsia="Calibri" w:hAnsi="Sylfaen"/>
                <w:sz w:val="20"/>
                <w:szCs w:val="20"/>
                <w:lang w:val="hy-AM" w:eastAsia="en-US" w:bidi="ar-SA"/>
              </w:rPr>
            </w:pPr>
            <w:r w:rsidRPr="00BB4260">
              <w:rPr>
                <w:rFonts w:ascii="Sylfaen" w:eastAsia="Calibri" w:hAnsi="Sylfaen"/>
                <w:sz w:val="20"/>
                <w:szCs w:val="20"/>
                <w:lang w:val="hy-AM" w:eastAsia="en-US" w:bidi="ar-SA"/>
              </w:rPr>
              <w:t>4</w:t>
            </w:r>
          </w:p>
        </w:tc>
      </w:tr>
      <w:tr w:rsidR="00631747" w:rsidRPr="00BB4260" w:rsidTr="00631747">
        <w:tc>
          <w:tcPr>
            <w:tcW w:w="1848" w:type="dxa"/>
            <w:shd w:val="clear" w:color="auto" w:fill="auto"/>
          </w:tcPr>
          <w:p w:rsidR="00631747" w:rsidRPr="00BB4260" w:rsidRDefault="00631747" w:rsidP="00631747">
            <w:pPr>
              <w:spacing w:after="200" w:line="276" w:lineRule="auto"/>
              <w:rPr>
                <w:rFonts w:ascii="Sylfaen" w:eastAsia="Calibri" w:hAnsi="Sylfaen"/>
                <w:sz w:val="20"/>
                <w:szCs w:val="20"/>
                <w:lang w:val="hy-AM" w:eastAsia="en-US" w:bidi="ar-SA"/>
              </w:rPr>
            </w:pPr>
            <w:r w:rsidRPr="00BB4260">
              <w:rPr>
                <w:rFonts w:ascii="Sylfaen" w:eastAsia="Calibri" w:hAnsi="Sylfaen" w:cs="Arial"/>
                <w:sz w:val="20"/>
                <w:szCs w:val="20"/>
                <w:lang w:eastAsia="en-US" w:bidi="ar-SA"/>
              </w:rPr>
              <w:t xml:space="preserve">Книга </w:t>
            </w:r>
            <w:r w:rsidRPr="00BB4260">
              <w:rPr>
                <w:rFonts w:ascii="Sylfaen" w:eastAsia="Calibri" w:hAnsi="Sylfaen"/>
                <w:sz w:val="20"/>
                <w:szCs w:val="20"/>
                <w:lang w:eastAsia="en-US" w:bidi="ar-SA"/>
              </w:rPr>
              <w:t>-3</w:t>
            </w:r>
          </w:p>
        </w:tc>
        <w:tc>
          <w:tcPr>
            <w:tcW w:w="1844" w:type="dxa"/>
            <w:shd w:val="clear" w:color="auto" w:fill="auto"/>
          </w:tcPr>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cs="Arial"/>
                <w:sz w:val="20"/>
                <w:szCs w:val="20"/>
                <w:lang w:val="hy-AM" w:eastAsia="en-US" w:bidi="ar-SA"/>
              </w:rPr>
              <w:t>Работающий</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объемы</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краткое содержание</w:t>
            </w:r>
          </w:p>
        </w:tc>
        <w:tc>
          <w:tcPr>
            <w:tcW w:w="5381" w:type="dxa"/>
            <w:shd w:val="clear" w:color="auto" w:fill="auto"/>
          </w:tcPr>
          <w:p w:rsidR="00631747" w:rsidRPr="00BB4260" w:rsidRDefault="00631747" w:rsidP="00631747">
            <w:pPr>
              <w:spacing w:after="200" w:line="276" w:lineRule="auto"/>
              <w:rPr>
                <w:rFonts w:ascii="Sylfaen" w:eastAsia="Calibri" w:hAnsi="Sylfaen" w:cs="Arial"/>
                <w:sz w:val="20"/>
                <w:szCs w:val="20"/>
                <w:lang w:eastAsia="en-US" w:bidi="ar-SA"/>
              </w:rPr>
            </w:pPr>
            <w:r w:rsidRPr="00BB4260">
              <w:rPr>
                <w:rFonts w:ascii="Sylfaen" w:eastAsia="Calibri" w:hAnsi="Sylfaen" w:cs="Arial"/>
                <w:sz w:val="20"/>
                <w:szCs w:val="20"/>
                <w:lang w:eastAsia="en-US" w:bidi="ar-SA"/>
              </w:rPr>
              <w:t>Работающий</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объемы</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деталь</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с описанием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объемами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в количествах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ед.</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общий</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цен</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пустой</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с колоннами </w:t>
            </w:r>
            <w:r w:rsidRPr="00BB4260">
              <w:rPr>
                <w:rFonts w:ascii="Sylfaen" w:eastAsia="Calibri" w:hAnsi="Sylfaen" w:cs="Arial"/>
                <w:sz w:val="20"/>
                <w:szCs w:val="20"/>
                <w:lang w:val="hy-AM" w:eastAsia="en-US" w:bidi="ar-SA"/>
              </w:rPr>
              <w:t>.</w:t>
            </w:r>
          </w:p>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sz w:val="20"/>
                <w:szCs w:val="20"/>
                <w:lang w:eastAsia="en-US" w:bidi="ar-SA"/>
              </w:rPr>
              <w:t xml:space="preserve">1. Количественный лист-смета с указанием все объем выполняемых работ и подразделение цены включая _ все косвенно расходы кроме _ от прибыли и НДС . </w:t>
            </w:r>
            <w:r w:rsidRPr="00BB4260">
              <w:rPr>
                <w:rFonts w:ascii="Sylfaen" w:eastAsia="Calibri" w:hAnsi="Sylfaen"/>
                <w:sz w:val="20"/>
                <w:szCs w:val="20"/>
                <w:lang w:eastAsia="en-US" w:bidi="ar-SA"/>
              </w:rPr>
              <w:lastRenderedPageBreak/>
              <w:t>Применить прибыль и НДС к ведомости объемов в конце</w:t>
            </w:r>
          </w:p>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sz w:val="20"/>
                <w:szCs w:val="20"/>
                <w:lang w:eastAsia="en-US" w:bidi="ar-SA"/>
              </w:rPr>
              <w:t>2. Тендерная спецификация – она же спецификация – смета. без линий единица значений , указав только каждый голова вес (%) объемного листа по отношению к</w:t>
            </w:r>
          </w:p>
        </w:tc>
        <w:tc>
          <w:tcPr>
            <w:tcW w:w="1275" w:type="dxa"/>
            <w:shd w:val="clear" w:color="auto" w:fill="auto"/>
          </w:tcPr>
          <w:p w:rsidR="00631747" w:rsidRPr="00BB4260" w:rsidRDefault="00631747" w:rsidP="00631747">
            <w:pPr>
              <w:spacing w:after="200" w:line="276" w:lineRule="auto"/>
              <w:jc w:val="center"/>
              <w:rPr>
                <w:rFonts w:ascii="Sylfaen" w:eastAsia="Calibri" w:hAnsi="Sylfaen"/>
                <w:sz w:val="20"/>
                <w:szCs w:val="20"/>
                <w:lang w:val="hy-AM" w:eastAsia="en-US" w:bidi="ar-SA"/>
              </w:rPr>
            </w:pPr>
            <w:r w:rsidRPr="00BB4260">
              <w:rPr>
                <w:rFonts w:ascii="Sylfaen" w:eastAsia="Calibri" w:hAnsi="Sylfaen"/>
                <w:sz w:val="20"/>
                <w:szCs w:val="20"/>
                <w:lang w:val="hy-AM" w:eastAsia="en-US" w:bidi="ar-SA"/>
              </w:rPr>
              <w:lastRenderedPageBreak/>
              <w:t>4</w:t>
            </w:r>
          </w:p>
        </w:tc>
      </w:tr>
      <w:tr w:rsidR="00631747" w:rsidRPr="00BB4260" w:rsidTr="00631747">
        <w:tc>
          <w:tcPr>
            <w:tcW w:w="1848" w:type="dxa"/>
            <w:shd w:val="clear" w:color="auto" w:fill="auto"/>
          </w:tcPr>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cs="Arial"/>
                <w:sz w:val="20"/>
                <w:szCs w:val="20"/>
                <w:lang w:eastAsia="en-US" w:bidi="ar-SA"/>
              </w:rPr>
              <w:lastRenderedPageBreak/>
              <w:t xml:space="preserve">Книга </w:t>
            </w:r>
            <w:r w:rsidRPr="00BB4260">
              <w:rPr>
                <w:rFonts w:ascii="Sylfaen" w:eastAsia="Calibri" w:hAnsi="Sylfaen"/>
                <w:sz w:val="20"/>
                <w:szCs w:val="20"/>
                <w:lang w:eastAsia="en-US" w:bidi="ar-SA"/>
              </w:rPr>
              <w:t>-4</w:t>
            </w:r>
          </w:p>
        </w:tc>
        <w:tc>
          <w:tcPr>
            <w:tcW w:w="1844" w:type="dxa"/>
            <w:shd w:val="clear" w:color="auto" w:fill="auto"/>
          </w:tcPr>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cs="Arial"/>
                <w:sz w:val="20"/>
                <w:szCs w:val="20"/>
                <w:lang w:eastAsia="en-US" w:bidi="ar-SA"/>
              </w:rPr>
              <w:t>Работа:</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организация</w:t>
            </w:r>
          </w:p>
        </w:tc>
        <w:tc>
          <w:tcPr>
            <w:tcW w:w="5381" w:type="dxa"/>
            <w:shd w:val="clear" w:color="auto" w:fill="auto"/>
          </w:tcPr>
          <w:p w:rsidR="00631747" w:rsidRPr="00BB4260" w:rsidRDefault="00631747" w:rsidP="00631747">
            <w:pPr>
              <w:spacing w:after="200" w:line="276" w:lineRule="auto"/>
              <w:rPr>
                <w:rFonts w:ascii="Sylfaen" w:eastAsia="Calibri" w:hAnsi="Sylfaen"/>
                <w:sz w:val="20"/>
                <w:szCs w:val="20"/>
                <w:lang w:val="hy-AM" w:eastAsia="en-US" w:bidi="ar-SA"/>
              </w:rPr>
            </w:pPr>
            <w:r w:rsidRPr="00BB4260">
              <w:rPr>
                <w:rFonts w:ascii="Sylfaen" w:eastAsia="Calibri" w:hAnsi="Sylfaen" w:cs="Arial"/>
                <w:sz w:val="20"/>
                <w:szCs w:val="20"/>
                <w:lang w:eastAsia="en-US" w:bidi="ar-SA"/>
              </w:rPr>
              <w:t>Работа:</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организация</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технологический</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основной</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процессы</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с описанием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необходимо</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человек</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машина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механизмы</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количества</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по оценке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базовый</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работы</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выполнение</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календарь</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расписания</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компиляция </w:t>
            </w:r>
            <w:r w:rsidRPr="00BB4260">
              <w:rPr>
                <w:rFonts w:ascii="Sylfaen" w:eastAsia="Calibri" w:hAnsi="Sylfaen"/>
                <w:sz w:val="20"/>
                <w:szCs w:val="20"/>
                <w:lang w:val="hy-AM" w:eastAsia="en-US" w:bidi="ar-SA"/>
              </w:rPr>
              <w:t>,</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ориентиры</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таблицы </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соглашения </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val="hy-AM" w:eastAsia="en-US" w:bidi="ar-SA"/>
              </w:rPr>
              <w:t>_</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использовал</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материалов</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оборудования</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технический</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Характеристики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val="hy-AM" w:eastAsia="en-US" w:bidi="ar-SA"/>
              </w:rPr>
              <w:t>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описания</w:t>
            </w:r>
            <w:r w:rsidRPr="00BB4260">
              <w:rPr>
                <w:rFonts w:ascii="Sylfaen" w:eastAsia="Calibri" w:hAnsi="Sylfaen"/>
                <w:sz w:val="20"/>
                <w:szCs w:val="20"/>
                <w:lang w:val="hy-AM" w:eastAsia="en-US" w:bidi="ar-SA"/>
              </w:rPr>
              <w:t xml:space="preserve"> </w:t>
            </w:r>
            <w:r w:rsidRPr="00BB4260">
              <w:rPr>
                <w:rFonts w:ascii="Sylfaen" w:eastAsia="Calibri" w:hAnsi="Sylfaen" w:cs="Arial"/>
                <w:sz w:val="20"/>
                <w:szCs w:val="20"/>
                <w:lang w:eastAsia="en-US" w:bidi="ar-SA"/>
              </w:rPr>
              <w:t>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 xml:space="preserve">и т. д. </w:t>
            </w:r>
            <w:r w:rsidRPr="00BB4260">
              <w:rPr>
                <w:rFonts w:ascii="Sylfaen" w:eastAsia="Calibri" w:hAnsi="Sylfaen" w:cs="Arial"/>
                <w:sz w:val="20"/>
                <w:szCs w:val="20"/>
                <w:lang w:val="hy-AM" w:eastAsia="en-US" w:bidi="ar-SA"/>
              </w:rPr>
              <w:t>_</w:t>
            </w:r>
          </w:p>
        </w:tc>
        <w:tc>
          <w:tcPr>
            <w:tcW w:w="1275" w:type="dxa"/>
            <w:shd w:val="clear" w:color="auto" w:fill="auto"/>
          </w:tcPr>
          <w:p w:rsidR="00631747" w:rsidRPr="00BB4260" w:rsidRDefault="00631747" w:rsidP="00631747">
            <w:pPr>
              <w:spacing w:after="200" w:line="276" w:lineRule="auto"/>
              <w:jc w:val="center"/>
              <w:rPr>
                <w:rFonts w:ascii="Sylfaen" w:eastAsia="Calibri" w:hAnsi="Sylfaen"/>
                <w:sz w:val="20"/>
                <w:szCs w:val="20"/>
                <w:lang w:val="hy-AM" w:eastAsia="en-US" w:bidi="ar-SA"/>
              </w:rPr>
            </w:pPr>
            <w:r w:rsidRPr="00BB4260">
              <w:rPr>
                <w:rFonts w:ascii="Sylfaen" w:eastAsia="Calibri" w:hAnsi="Sylfaen"/>
                <w:sz w:val="20"/>
                <w:szCs w:val="20"/>
                <w:lang w:val="hy-AM" w:eastAsia="en-US" w:bidi="ar-SA"/>
              </w:rPr>
              <w:t>4</w:t>
            </w:r>
          </w:p>
        </w:tc>
      </w:tr>
      <w:tr w:rsidR="00631747" w:rsidRPr="00631747" w:rsidTr="00631747">
        <w:trPr>
          <w:trHeight w:val="199"/>
        </w:trPr>
        <w:tc>
          <w:tcPr>
            <w:tcW w:w="1848" w:type="dxa"/>
            <w:shd w:val="clear" w:color="auto" w:fill="auto"/>
          </w:tcPr>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cs="Arial"/>
                <w:sz w:val="20"/>
                <w:szCs w:val="20"/>
                <w:lang w:eastAsia="en-US" w:bidi="ar-SA"/>
              </w:rPr>
              <w:t xml:space="preserve">Книга </w:t>
            </w:r>
            <w:r w:rsidRPr="00BB4260">
              <w:rPr>
                <w:rFonts w:ascii="Sylfaen" w:eastAsia="Calibri" w:hAnsi="Sylfaen"/>
                <w:sz w:val="20"/>
                <w:szCs w:val="20"/>
                <w:lang w:eastAsia="en-US" w:bidi="ar-SA"/>
              </w:rPr>
              <w:t>-5</w:t>
            </w:r>
          </w:p>
        </w:tc>
        <w:tc>
          <w:tcPr>
            <w:tcW w:w="1844" w:type="dxa"/>
            <w:shd w:val="clear" w:color="auto" w:fill="auto"/>
          </w:tcPr>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cs="Arial"/>
                <w:sz w:val="20"/>
                <w:szCs w:val="20"/>
                <w:lang w:val="hy-AM" w:eastAsia="en-US" w:bidi="ar-SA"/>
              </w:rPr>
              <w:t>Оценки</w:t>
            </w:r>
          </w:p>
        </w:tc>
        <w:tc>
          <w:tcPr>
            <w:tcW w:w="5381" w:type="dxa"/>
            <w:shd w:val="clear" w:color="auto" w:fill="auto"/>
          </w:tcPr>
          <w:p w:rsidR="00631747" w:rsidRPr="00BB4260" w:rsidRDefault="00631747" w:rsidP="00631747">
            <w:pPr>
              <w:spacing w:after="200" w:line="276" w:lineRule="auto"/>
              <w:rPr>
                <w:rFonts w:ascii="Sylfaen" w:eastAsia="Calibri" w:hAnsi="Sylfaen"/>
                <w:sz w:val="20"/>
                <w:szCs w:val="20"/>
                <w:lang w:eastAsia="en-US" w:bidi="ar-SA"/>
              </w:rPr>
            </w:pPr>
            <w:r w:rsidRPr="00BB4260">
              <w:rPr>
                <w:rFonts w:ascii="Sylfaen" w:eastAsia="Calibri" w:hAnsi="Sylfaen" w:cs="Arial"/>
                <w:sz w:val="20"/>
                <w:szCs w:val="20"/>
                <w:lang w:eastAsia="en-US" w:bidi="ar-SA"/>
              </w:rPr>
              <w:t>Подробности: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в соответствии с</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объектов</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оценки</w:t>
            </w:r>
            <w:r w:rsidRPr="00BB4260">
              <w:rPr>
                <w:rFonts w:ascii="Sylfaen" w:eastAsia="Calibri" w:hAnsi="Sylfaen"/>
                <w:sz w:val="20"/>
                <w:szCs w:val="20"/>
                <w:lang w:eastAsia="en-US" w:bidi="ar-SA"/>
              </w:rPr>
              <w:t xml:space="preserve"> </w:t>
            </w:r>
            <w:r w:rsidRPr="00BB4260">
              <w:rPr>
                <w:rFonts w:ascii="Sylfaen" w:eastAsia="Calibri" w:hAnsi="Sylfaen" w:cs="Arial"/>
                <w:sz w:val="20"/>
                <w:szCs w:val="20"/>
                <w:lang w:eastAsia="en-US" w:bidi="ar-SA"/>
              </w:rPr>
              <w:t>помириться _</w:t>
            </w:r>
          </w:p>
          <w:p w:rsidR="00631747" w:rsidRPr="00BB4260" w:rsidRDefault="00631747" w:rsidP="00631747">
            <w:pPr>
              <w:numPr>
                <w:ilvl w:val="0"/>
                <w:numId w:val="48"/>
              </w:numPr>
              <w:spacing w:after="200" w:line="276" w:lineRule="auto"/>
              <w:contextualSpacing/>
              <w:rPr>
                <w:rFonts w:ascii="Sylfaen" w:eastAsia="Calibri" w:hAnsi="Sylfaen"/>
                <w:sz w:val="20"/>
                <w:szCs w:val="20"/>
                <w:lang w:eastAsia="en-US" w:bidi="ar-SA"/>
              </w:rPr>
            </w:pPr>
            <w:r w:rsidRPr="00BB4260">
              <w:rPr>
                <w:rFonts w:ascii="Sylfaen" w:eastAsia="Calibri" w:hAnsi="Sylfaen" w:cs="Arial"/>
                <w:sz w:val="20"/>
                <w:szCs w:val="20"/>
                <w:lang w:eastAsia="en-US" w:bidi="ar-SA"/>
              </w:rPr>
              <w:t>Согласно нынешнему норм</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BB4260">
              <w:rPr>
                <w:rFonts w:ascii="Sylfaen" w:eastAsia="Calibri" w:hAnsi="Sylfaen"/>
                <w:sz w:val="20"/>
                <w:szCs w:val="20"/>
                <w:lang w:eastAsia="en-US" w:bidi="ar-SA"/>
              </w:rPr>
              <w:t>2</w:t>
            </w:r>
          </w:p>
        </w:tc>
      </w:tr>
    </w:tbl>
    <w:p w:rsidR="00631747" w:rsidRPr="00631747" w:rsidRDefault="00631747" w:rsidP="00631747">
      <w:pPr>
        <w:spacing w:after="160" w:line="259" w:lineRule="auto"/>
        <w:rPr>
          <w:rFonts w:ascii="Calibri" w:eastAsia="Calibri" w:hAnsi="Calibri"/>
          <w:sz w:val="22"/>
          <w:szCs w:val="22"/>
          <w:lang w:val="ru" w:eastAsia="en-US" w:bidi="ar-SA"/>
        </w:rPr>
      </w:pPr>
    </w:p>
    <w:p w:rsidR="003B2F27" w:rsidRPr="00834508" w:rsidRDefault="003B2F27" w:rsidP="003B2F27">
      <w:pPr>
        <w:widowControl w:val="0"/>
        <w:spacing w:after="160" w:line="360" w:lineRule="auto"/>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994736" w:rsidRDefault="003B2F27" w:rsidP="00994736">
      <w:pPr>
        <w:widowControl w:val="0"/>
        <w:spacing w:after="160" w:line="360" w:lineRule="auto"/>
        <w:jc w:val="right"/>
        <w:rPr>
          <w:rFonts w:ascii="GHEA Grapalat" w:hAnsi="GHEA Grapalat"/>
        </w:rPr>
      </w:pPr>
      <w:r w:rsidRPr="00AD29CE">
        <w:rPr>
          <w:rFonts w:ascii="GHEA Grapalat" w:hAnsi="GHEA Grapalat"/>
        </w:rPr>
        <w:br w:type="page"/>
      </w:r>
      <w:r w:rsidRPr="00AD29CE">
        <w:rPr>
          <w:rFonts w:ascii="GHEA Grapalat" w:hAnsi="GHEA Grapalat"/>
          <w:i/>
        </w:rPr>
        <w:lastRenderedPageBreak/>
        <w:t>Приложение № 2</w:t>
      </w:r>
    </w:p>
    <w:p w:rsidR="003B2F27" w:rsidRPr="00994736" w:rsidRDefault="003B2F27" w:rsidP="0099473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4"/>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994736" w:rsidRDefault="003B2F27" w:rsidP="00994736">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sidR="00994736" w:rsidRPr="00994736">
              <w:rPr>
                <w:rFonts w:ascii="GHEA Grapalat" w:hAnsi="GHEA Grapalat"/>
                <w:sz w:val="16"/>
              </w:rPr>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713" w:rsidRDefault="00E72713">
      <w:r>
        <w:separator/>
      </w:r>
    </w:p>
  </w:endnote>
  <w:endnote w:type="continuationSeparator" w:id="0">
    <w:p w:rsidR="00E72713" w:rsidRDefault="00E7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4A3" w:rsidRDefault="00F844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rsidR="00F844A3" w:rsidRPr="00305BEC" w:rsidRDefault="00F844A3">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745D7">
          <w:rPr>
            <w:rFonts w:ascii="GHEA Grapalat" w:hAnsi="GHEA Grapalat"/>
            <w:noProof/>
            <w:sz w:val="24"/>
            <w:szCs w:val="24"/>
          </w:rPr>
          <w:t>5</w:t>
        </w:r>
        <w:r w:rsidRPr="00305BEC">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4A3" w:rsidRDefault="00F844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713" w:rsidRDefault="00E72713">
      <w:r>
        <w:separator/>
      </w:r>
    </w:p>
  </w:footnote>
  <w:footnote w:type="continuationSeparator" w:id="0">
    <w:p w:rsidR="00E72713" w:rsidRDefault="00E72713">
      <w:r>
        <w:continuationSeparator/>
      </w:r>
    </w:p>
  </w:footnote>
  <w:footnote w:id="1">
    <w:p w:rsidR="00F844A3" w:rsidRPr="00ED3BA4" w:rsidRDefault="00F844A3" w:rsidP="004B5EF4">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rsidR="00F844A3" w:rsidRPr="008842CE" w:rsidRDefault="00F844A3"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844A3" w:rsidRPr="000811C1" w:rsidRDefault="00F844A3">
      <w:pPr>
        <w:pStyle w:val="af2"/>
        <w:rPr>
          <w:lang w:val="af-ZA"/>
        </w:rPr>
      </w:pPr>
    </w:p>
  </w:footnote>
  <w:footnote w:id="3">
    <w:p w:rsidR="00F844A3" w:rsidRPr="00503411" w:rsidRDefault="00F844A3"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rsidR="00F844A3" w:rsidRPr="001D0DD7" w:rsidRDefault="00F844A3"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F844A3" w:rsidRPr="00503411" w:rsidRDefault="00F844A3"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F844A3" w:rsidRPr="00CD2651" w:rsidRDefault="00F844A3">
      <w:pPr>
        <w:pStyle w:val="af2"/>
      </w:pPr>
    </w:p>
  </w:footnote>
  <w:footnote w:id="4">
    <w:p w:rsidR="00F844A3" w:rsidRPr="00511966" w:rsidRDefault="00F844A3"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F844A3" w:rsidRPr="00B15560" w:rsidRDefault="00F844A3"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F844A3" w:rsidRPr="000811C1" w:rsidRDefault="00F844A3" w:rsidP="0027573B">
      <w:pPr>
        <w:pStyle w:val="af2"/>
        <w:rPr>
          <w:rFonts w:ascii="Sylfaen" w:hAnsi="Sylfaen"/>
          <w:sz w:val="18"/>
          <w:szCs w:val="18"/>
        </w:rPr>
      </w:pPr>
    </w:p>
  </w:footnote>
  <w:footnote w:id="6">
    <w:p w:rsidR="00F844A3" w:rsidRPr="00A31673" w:rsidRDefault="00F844A3">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F844A3" w:rsidRDefault="00F844A3" w:rsidP="006B3E56">
      <w:pPr>
        <w:jc w:val="both"/>
      </w:pPr>
    </w:p>
    <w:p w:rsidR="00F844A3" w:rsidRDefault="00F844A3"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F844A3" w:rsidRPr="00503980" w:rsidRDefault="00F844A3"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F844A3" w:rsidRPr="003905B4" w:rsidRDefault="00F844A3"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F844A3" w:rsidRPr="008D64EE" w:rsidRDefault="00F844A3" w:rsidP="006B3E56">
      <w:pPr>
        <w:pStyle w:val="af2"/>
        <w:rPr>
          <w:rFonts w:asciiTheme="minorHAnsi" w:hAnsiTheme="minorHAnsi"/>
        </w:rPr>
      </w:pPr>
    </w:p>
  </w:footnote>
  <w:footnote w:id="8">
    <w:p w:rsidR="00F844A3" w:rsidRPr="00D3436F" w:rsidRDefault="00F844A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F844A3" w:rsidRPr="00D3436F" w:rsidRDefault="00F844A3">
      <w:pPr>
        <w:pStyle w:val="af2"/>
        <w:rPr>
          <w:lang w:val="es-ES"/>
        </w:rPr>
      </w:pPr>
    </w:p>
  </w:footnote>
  <w:footnote w:id="9">
    <w:p w:rsidR="00F844A3" w:rsidRPr="006F5F33" w:rsidRDefault="00F844A3"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rsidR="00F844A3" w:rsidRPr="006F5F33" w:rsidRDefault="00F844A3"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F844A3" w:rsidRPr="006F5F33" w:rsidRDefault="00F844A3"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rsidR="00F844A3" w:rsidRPr="00E40AC8" w:rsidRDefault="00F844A3" w:rsidP="003B2F27">
      <w:pPr>
        <w:pStyle w:val="af2"/>
        <w:jc w:val="both"/>
      </w:pPr>
      <w:r>
        <w:rPr>
          <w:rStyle w:val="af6"/>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3">
    <w:p w:rsidR="00F844A3" w:rsidRPr="00E40AC8" w:rsidRDefault="00F844A3"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4">
    <w:p w:rsidR="00F844A3" w:rsidRPr="00CA2754" w:rsidRDefault="00F844A3" w:rsidP="00994736">
      <w:pPr>
        <w:widowControl w:val="0"/>
        <w:spacing w:after="160" w:line="360" w:lineRule="auto"/>
        <w:jc w:val="both"/>
        <w:rPr>
          <w:sz w:val="2"/>
          <w:szCs w:val="2"/>
        </w:rPr>
      </w:pPr>
      <w:r w:rsidRPr="00994736">
        <w:rPr>
          <w:rFonts w:ascii="GHEA Grapalat" w:hAnsi="GHEA Grapalat"/>
          <w:i/>
          <w:sz w:val="20"/>
          <w:szCs w:val="20"/>
        </w:rPr>
        <w:t>*Контракт подписывается на основании статьи 15 части 6 Закона РА «О закупках», и настоящий график заполняется и подписывается одновременно с договором, подлежащим подписанию между сторонами, как неотъемлемая его часть.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4A3" w:rsidRDefault="00F844A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4A3" w:rsidRDefault="00F844A3">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4A3" w:rsidRDefault="00F844A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4FA0F0E"/>
    <w:multiLevelType w:val="hybridMultilevel"/>
    <w:tmpl w:val="2BF81860"/>
    <w:lvl w:ilvl="0" w:tplc="A3600738">
      <w:start w:val="1"/>
      <w:numFmt w:val="decimal"/>
      <w:lvlText w:val="%1."/>
      <w:lvlJc w:val="center"/>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7E4045"/>
    <w:multiLevelType w:val="hybridMultilevel"/>
    <w:tmpl w:val="2BF81860"/>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5"/>
  </w:num>
  <w:num w:numId="3">
    <w:abstractNumId w:val="28"/>
  </w:num>
  <w:num w:numId="4">
    <w:abstractNumId w:val="22"/>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9"/>
  </w:num>
  <w:num w:numId="11">
    <w:abstractNumId w:val="13"/>
  </w:num>
  <w:num w:numId="12">
    <w:abstractNumId w:val="42"/>
  </w:num>
  <w:num w:numId="13">
    <w:abstractNumId w:val="39"/>
  </w:num>
  <w:num w:numId="14">
    <w:abstractNumId w:val="18"/>
  </w:num>
  <w:num w:numId="15">
    <w:abstractNumId w:val="40"/>
  </w:num>
  <w:num w:numId="16">
    <w:abstractNumId w:val="21"/>
  </w:num>
  <w:num w:numId="17">
    <w:abstractNumId w:val="10"/>
  </w:num>
  <w:num w:numId="18">
    <w:abstractNumId w:val="1"/>
  </w:num>
  <w:num w:numId="19">
    <w:abstractNumId w:val="23"/>
  </w:num>
  <w:num w:numId="20">
    <w:abstractNumId w:val="23"/>
  </w:num>
  <w:num w:numId="21">
    <w:abstractNumId w:val="26"/>
  </w:num>
  <w:num w:numId="22">
    <w:abstractNumId w:val="32"/>
  </w:num>
  <w:num w:numId="23">
    <w:abstractNumId w:val="11"/>
  </w:num>
  <w:num w:numId="24">
    <w:abstractNumId w:val="26"/>
  </w:num>
  <w:num w:numId="25">
    <w:abstractNumId w:val="16"/>
  </w:num>
  <w:num w:numId="26">
    <w:abstractNumId w:val="6"/>
  </w:num>
  <w:num w:numId="27">
    <w:abstractNumId w:val="5"/>
  </w:num>
  <w:num w:numId="28">
    <w:abstractNumId w:val="0"/>
  </w:num>
  <w:num w:numId="29">
    <w:abstractNumId w:val="14"/>
  </w:num>
  <w:num w:numId="30">
    <w:abstractNumId w:val="37"/>
  </w:num>
  <w:num w:numId="31">
    <w:abstractNumId w:val="33"/>
  </w:num>
  <w:num w:numId="32">
    <w:abstractNumId w:val="34"/>
  </w:num>
  <w:num w:numId="33">
    <w:abstractNumId w:val="27"/>
  </w:num>
  <w:num w:numId="34">
    <w:abstractNumId w:val="4"/>
  </w:num>
  <w:num w:numId="35">
    <w:abstractNumId w:val="8"/>
  </w:num>
  <w:num w:numId="36">
    <w:abstractNumId w:val="7"/>
  </w:num>
  <w:num w:numId="37">
    <w:abstractNumId w:val="43"/>
  </w:num>
  <w:num w:numId="38">
    <w:abstractNumId w:val="41"/>
  </w:num>
  <w:num w:numId="39">
    <w:abstractNumId w:val="35"/>
  </w:num>
  <w:num w:numId="40">
    <w:abstractNumId w:val="2"/>
  </w:num>
  <w:num w:numId="41">
    <w:abstractNumId w:val="20"/>
  </w:num>
  <w:num w:numId="42">
    <w:abstractNumId w:val="24"/>
  </w:num>
  <w:num w:numId="43">
    <w:abstractNumId w:val="30"/>
  </w:num>
  <w:num w:numId="44">
    <w:abstractNumId w:val="17"/>
  </w:num>
  <w:num w:numId="45">
    <w:abstractNumId w:val="19"/>
  </w:num>
  <w:num w:numId="46">
    <w:abstractNumId w:val="29"/>
  </w:num>
  <w:num w:numId="47">
    <w:abstractNumId w:val="3"/>
  </w:num>
  <w:num w:numId="48">
    <w:abstractNumId w:val="12"/>
  </w:num>
  <w:num w:numId="49">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475"/>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4C50"/>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A5B"/>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77B"/>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2F64"/>
    <w:rsid w:val="0029315D"/>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AE"/>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34E8"/>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5A41"/>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06B"/>
    <w:rsid w:val="004B5522"/>
    <w:rsid w:val="004B5EF4"/>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0DD4"/>
    <w:rsid w:val="005525A4"/>
    <w:rsid w:val="00552934"/>
    <w:rsid w:val="00552D6E"/>
    <w:rsid w:val="00553DFD"/>
    <w:rsid w:val="005544AC"/>
    <w:rsid w:val="005550B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747"/>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6E47"/>
    <w:rsid w:val="007072C5"/>
    <w:rsid w:val="0070731F"/>
    <w:rsid w:val="00707948"/>
    <w:rsid w:val="00707B86"/>
    <w:rsid w:val="00707D70"/>
    <w:rsid w:val="007110BA"/>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AE1"/>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2DD"/>
    <w:rsid w:val="007B36E4"/>
    <w:rsid w:val="007B39A7"/>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508"/>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428"/>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0E88"/>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8C5"/>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2FD1"/>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4A05"/>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9C7"/>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736"/>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1FF"/>
    <w:rsid w:val="009B7A85"/>
    <w:rsid w:val="009B7BE7"/>
    <w:rsid w:val="009C0ABA"/>
    <w:rsid w:val="009C1687"/>
    <w:rsid w:val="009C1A9B"/>
    <w:rsid w:val="009C1D0F"/>
    <w:rsid w:val="009C31DA"/>
    <w:rsid w:val="009C3A21"/>
    <w:rsid w:val="009C3B73"/>
    <w:rsid w:val="009C3EC5"/>
    <w:rsid w:val="009C42C7"/>
    <w:rsid w:val="009C5A1D"/>
    <w:rsid w:val="009C5D65"/>
    <w:rsid w:val="009C6103"/>
    <w:rsid w:val="009C7913"/>
    <w:rsid w:val="009D158E"/>
    <w:rsid w:val="009D180E"/>
    <w:rsid w:val="009D1F49"/>
    <w:rsid w:val="009D2AE5"/>
    <w:rsid w:val="009D2B1E"/>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A2E"/>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0D4"/>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2F74"/>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260"/>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B1A"/>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5D7"/>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32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713"/>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1224"/>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3CF"/>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4A3"/>
    <w:rsid w:val="00F8462A"/>
    <w:rsid w:val="00F855BB"/>
    <w:rsid w:val="00F85DFC"/>
    <w:rsid w:val="00F85F62"/>
    <w:rsid w:val="00F86162"/>
    <w:rsid w:val="00F86ED5"/>
    <w:rsid w:val="00F871C2"/>
    <w:rsid w:val="00F87FD4"/>
    <w:rsid w:val="00F914CF"/>
    <w:rsid w:val="00F92A53"/>
    <w:rsid w:val="00F930CD"/>
    <w:rsid w:val="00F932ED"/>
    <w:rsid w:val="00F934D3"/>
    <w:rsid w:val="00F942B8"/>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894"/>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0B5A98-DF74-4F4D-8AF3-CD1A58479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table" w:customStyle="1" w:styleId="TableGrid1">
    <w:name w:val="Table Grid1"/>
    <w:basedOn w:val="a1"/>
    <w:next w:val="aff2"/>
    <w:uiPriority w:val="39"/>
    <w:rsid w:val="004B506B"/>
    <w:rPr>
      <w:lang w:val="r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a2"/>
    <w:uiPriority w:val="99"/>
    <w:semiHidden/>
    <w:unhideWhenUsed/>
    <w:rsid w:val="00631747"/>
  </w:style>
  <w:style w:type="numbering" w:customStyle="1" w:styleId="NoList11">
    <w:name w:val="No List11"/>
    <w:next w:val="a2"/>
    <w:uiPriority w:val="99"/>
    <w:semiHidden/>
    <w:unhideWhenUsed/>
    <w:rsid w:val="00631747"/>
  </w:style>
  <w:style w:type="character" w:customStyle="1" w:styleId="af9">
    <w:name w:val="Текст примечания Знак"/>
    <w:basedOn w:val="a0"/>
    <w:link w:val="af8"/>
    <w:semiHidden/>
    <w:rsid w:val="00631747"/>
    <w:rPr>
      <w:rFonts w:ascii="Times Armenian" w:hAnsi="Times Armenian"/>
    </w:rPr>
  </w:style>
  <w:style w:type="character" w:customStyle="1" w:styleId="afb">
    <w:name w:val="Тема примечания Знак"/>
    <w:basedOn w:val="af9"/>
    <w:link w:val="afa"/>
    <w:semiHidden/>
    <w:rsid w:val="00631747"/>
    <w:rPr>
      <w:rFonts w:ascii="Times Armenian" w:hAnsi="Times Armenian"/>
      <w:b/>
      <w:bCs/>
    </w:rPr>
  </w:style>
  <w:style w:type="character" w:customStyle="1" w:styleId="afd">
    <w:name w:val="Текст концевой сноски Знак"/>
    <w:basedOn w:val="a0"/>
    <w:link w:val="afc"/>
    <w:semiHidden/>
    <w:rsid w:val="00631747"/>
    <w:rPr>
      <w:rFonts w:ascii="Times Armenian" w:hAnsi="Times Armenian"/>
    </w:rPr>
  </w:style>
  <w:style w:type="character" w:customStyle="1" w:styleId="aff0">
    <w:name w:val="Схема документа Знак"/>
    <w:basedOn w:val="a0"/>
    <w:link w:val="aff"/>
    <w:semiHidden/>
    <w:rsid w:val="00631747"/>
    <w:rPr>
      <w:rFonts w:ascii="Tahoma" w:hAnsi="Tahoma" w:cs="Tahoma"/>
      <w:shd w:val="clear" w:color="auto" w:fill="000080"/>
    </w:rPr>
  </w:style>
  <w:style w:type="table" w:customStyle="1" w:styleId="TableGrid2">
    <w:name w:val="Table Grid2"/>
    <w:basedOn w:val="a1"/>
    <w:next w:val="aff2"/>
    <w:uiPriority w:val="39"/>
    <w:rsid w:val="00631747"/>
    <w:rPr>
      <w:lang w:val="r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631747"/>
    <w:rPr>
      <w:color w:val="605E5C"/>
      <w:shd w:val="clear" w:color="auto" w:fill="E1DFDD"/>
    </w:rPr>
  </w:style>
  <w:style w:type="character" w:customStyle="1" w:styleId="CharChar4">
    <w:name w:val="Char Char4"/>
    <w:locked/>
    <w:rsid w:val="00631747"/>
    <w:rPr>
      <w:sz w:val="24"/>
      <w:szCs w:val="24"/>
      <w:lang w:val="ru" w:eastAsia="en-US" w:bidi="ar-SA"/>
    </w:rPr>
  </w:style>
  <w:style w:type="paragraph" w:customStyle="1" w:styleId="msonormalcxspmiddle">
    <w:name w:val="msonormalcxspmiddle"/>
    <w:basedOn w:val="a"/>
    <w:rsid w:val="00631747"/>
    <w:pPr>
      <w:spacing w:before="100" w:beforeAutospacing="1" w:after="100" w:afterAutospacing="1"/>
    </w:pPr>
    <w:rPr>
      <w:lang w:val="ru" w:eastAsia="en-US" w:bidi="ar-SA"/>
    </w:rPr>
  </w:style>
  <w:style w:type="character" w:customStyle="1" w:styleId="CharChar5">
    <w:name w:val="Char Char5"/>
    <w:locked/>
    <w:rsid w:val="00631747"/>
    <w:rPr>
      <w:sz w:val="24"/>
      <w:szCs w:val="24"/>
      <w:lang w:val="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865C0-4557-475B-BC63-DC45341BD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2399</TotalTime>
  <Pages>77</Pages>
  <Words>18028</Words>
  <Characters>102763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1657</cp:revision>
  <cp:lastPrinted>2018-02-16T07:12:00Z</cp:lastPrinted>
  <dcterms:created xsi:type="dcterms:W3CDTF">2019-10-28T07:04:00Z</dcterms:created>
  <dcterms:modified xsi:type="dcterms:W3CDTF">2023-10-19T11:09:00Z</dcterms:modified>
</cp:coreProperties>
</file>